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29F0" w:rsidRDefault="00A329F0" w:rsidP="001B058C">
      <w:pPr>
        <w:contextualSpacing/>
        <w:rPr>
          <w:ins w:id="0" w:author="Terada Saori" w:date="2013-03-25T15:41:00Z"/>
          <w:rFonts w:ascii="Arial" w:hAnsi="Arial" w:cs="Arial"/>
          <w:b/>
          <w:sz w:val="22"/>
          <w:szCs w:val="22"/>
          <w:lang w:val="en-US"/>
        </w:rPr>
      </w:pPr>
      <w:ins w:id="1" w:author="Terada Saori" w:date="2013-03-25T15:41:00Z">
        <w:r>
          <w:rPr>
            <w:rFonts w:ascii="Arial" w:hAnsi="Arial" w:cs="Arial"/>
            <w:b/>
            <w:sz w:val="22"/>
            <w:szCs w:val="22"/>
            <w:lang w:val="en-US"/>
          </w:rPr>
          <w:t>OHCHR comments (track change)</w:t>
        </w:r>
      </w:ins>
    </w:p>
    <w:p w:rsidR="00C55ACC" w:rsidRDefault="00566BDC" w:rsidP="001B058C">
      <w:pPr>
        <w:contextualSpacing/>
        <w:rPr>
          <w:rFonts w:ascii="Arial" w:hAnsi="Arial" w:cs="Arial"/>
          <w:b/>
          <w:sz w:val="22"/>
          <w:szCs w:val="22"/>
          <w:lang w:val="en-US"/>
        </w:rPr>
      </w:pPr>
      <w:r w:rsidRPr="00AF518F">
        <w:rPr>
          <w:rFonts w:ascii="Arial" w:hAnsi="Arial" w:cs="Arial"/>
          <w:b/>
          <w:sz w:val="22"/>
          <w:szCs w:val="22"/>
          <w:lang w:val="en-US"/>
        </w:rPr>
        <w:t>MODULE 2</w:t>
      </w:r>
      <w:r w:rsidR="00C55ACC" w:rsidRPr="00AF518F">
        <w:rPr>
          <w:rFonts w:ascii="Arial" w:hAnsi="Arial" w:cs="Arial"/>
          <w:b/>
          <w:sz w:val="22"/>
          <w:szCs w:val="22"/>
          <w:lang w:val="en-US"/>
        </w:rPr>
        <w:t xml:space="preserve">: </w:t>
      </w:r>
      <w:r w:rsidR="009016EC">
        <w:rPr>
          <w:rFonts w:ascii="Arial" w:hAnsi="Arial" w:cs="Arial"/>
          <w:b/>
          <w:sz w:val="22"/>
          <w:szCs w:val="22"/>
          <w:lang w:val="en-US"/>
        </w:rPr>
        <w:t>HUMAN RIGHTS</w:t>
      </w:r>
      <w:r w:rsidRPr="00AF518F">
        <w:rPr>
          <w:rFonts w:ascii="Arial" w:hAnsi="Arial" w:cs="Arial"/>
          <w:b/>
          <w:sz w:val="22"/>
          <w:szCs w:val="22"/>
          <w:lang w:val="en-US"/>
        </w:rPr>
        <w:t xml:space="preserve"> </w:t>
      </w:r>
      <w:r w:rsidR="001E7CFE">
        <w:rPr>
          <w:rFonts w:ascii="Arial" w:hAnsi="Arial" w:cs="Arial"/>
          <w:b/>
          <w:sz w:val="22"/>
          <w:szCs w:val="22"/>
          <w:lang w:val="en-US"/>
        </w:rPr>
        <w:t>FRAMEWORK</w:t>
      </w:r>
    </w:p>
    <w:p w:rsidR="0061524D" w:rsidRDefault="0061524D" w:rsidP="001B058C">
      <w:pPr>
        <w:contextualSpacing/>
        <w:rPr>
          <w:rFonts w:ascii="Arial" w:hAnsi="Arial" w:cs="Arial"/>
          <w:b/>
          <w:sz w:val="22"/>
          <w:szCs w:val="22"/>
          <w:lang w:val="en-US"/>
        </w:rPr>
      </w:pPr>
    </w:p>
    <w:p w:rsidR="0061524D" w:rsidRPr="00AF518F" w:rsidRDefault="0061524D" w:rsidP="001B058C">
      <w:pPr>
        <w:contextualSpacing/>
        <w:rPr>
          <w:rFonts w:ascii="Arial" w:hAnsi="Arial" w:cs="Arial"/>
          <w:b/>
          <w:sz w:val="22"/>
          <w:szCs w:val="22"/>
          <w:lang w:val="en-US"/>
        </w:rPr>
      </w:pPr>
    </w:p>
    <w:p w:rsidR="00C55ACC" w:rsidRPr="00AF518F" w:rsidRDefault="00C55ACC" w:rsidP="001B058C">
      <w:pPr>
        <w:contextualSpacing/>
        <w:rPr>
          <w:rFonts w:ascii="Arial" w:hAnsi="Arial" w:cs="Arial"/>
          <w:sz w:val="22"/>
          <w:szCs w:val="22"/>
          <w:lang w:val="en-US"/>
        </w:rPr>
      </w:pPr>
    </w:p>
    <w:tbl>
      <w:tblPr>
        <w:tblStyle w:val="TableGrid"/>
        <w:tblW w:w="0" w:type="auto"/>
        <w:tblLayout w:type="fixed"/>
        <w:tblLook w:val="04A0" w:firstRow="1" w:lastRow="0" w:firstColumn="1" w:lastColumn="0" w:noHBand="0" w:noVBand="1"/>
      </w:tblPr>
      <w:tblGrid>
        <w:gridCol w:w="6048"/>
        <w:gridCol w:w="7128"/>
      </w:tblGrid>
      <w:tr w:rsidR="00C55ACC" w:rsidRPr="00AF518F" w:rsidTr="0092158A">
        <w:tc>
          <w:tcPr>
            <w:tcW w:w="6048" w:type="dxa"/>
          </w:tcPr>
          <w:p w:rsidR="00C55ACC" w:rsidRPr="00AF518F" w:rsidRDefault="007F6C75" w:rsidP="001B058C">
            <w:pPr>
              <w:contextualSpacing/>
              <w:rPr>
                <w:rFonts w:ascii="Arial" w:hAnsi="Arial" w:cs="Arial"/>
                <w:b/>
                <w:sz w:val="22"/>
                <w:szCs w:val="22"/>
                <w:lang w:val="en-US"/>
              </w:rPr>
            </w:pPr>
            <w:r w:rsidRPr="00AF518F">
              <w:rPr>
                <w:rFonts w:ascii="Arial" w:hAnsi="Arial" w:cs="Arial"/>
                <w:b/>
                <w:sz w:val="22"/>
                <w:szCs w:val="22"/>
                <w:lang w:val="en-US"/>
              </w:rPr>
              <w:t>TRANSCRIPT</w:t>
            </w:r>
          </w:p>
        </w:tc>
        <w:tc>
          <w:tcPr>
            <w:tcW w:w="7128" w:type="dxa"/>
          </w:tcPr>
          <w:p w:rsidR="00C55ACC" w:rsidRPr="00AF518F" w:rsidRDefault="007F6C75" w:rsidP="001B058C">
            <w:pPr>
              <w:contextualSpacing/>
              <w:rPr>
                <w:rFonts w:ascii="Arial" w:hAnsi="Arial" w:cs="Arial"/>
                <w:b/>
                <w:sz w:val="22"/>
                <w:szCs w:val="22"/>
                <w:lang w:val="en-US"/>
              </w:rPr>
            </w:pPr>
            <w:r w:rsidRPr="00AF518F">
              <w:rPr>
                <w:rFonts w:ascii="Arial" w:hAnsi="Arial" w:cs="Arial"/>
                <w:b/>
                <w:sz w:val="22"/>
                <w:szCs w:val="22"/>
                <w:lang w:val="en-US"/>
              </w:rPr>
              <w:t>PRESENTATION/RESOURCES</w:t>
            </w:r>
          </w:p>
        </w:tc>
      </w:tr>
      <w:tr w:rsidR="00C55ACC" w:rsidRPr="00A86059" w:rsidTr="0092158A">
        <w:tc>
          <w:tcPr>
            <w:tcW w:w="6048" w:type="dxa"/>
          </w:tcPr>
          <w:p w:rsidR="00C55ACC" w:rsidRPr="00AF518F" w:rsidRDefault="00AF518F" w:rsidP="001B058C">
            <w:pPr>
              <w:contextualSpacing/>
              <w:rPr>
                <w:rFonts w:ascii="Arial" w:hAnsi="Arial" w:cs="Arial"/>
                <w:b/>
                <w:sz w:val="22"/>
                <w:szCs w:val="22"/>
                <w:lang w:val="en-US"/>
              </w:rPr>
            </w:pPr>
            <w:r>
              <w:rPr>
                <w:rFonts w:ascii="Arial" w:hAnsi="Arial" w:cs="Arial"/>
                <w:b/>
                <w:sz w:val="22"/>
                <w:szCs w:val="22"/>
                <w:lang w:val="en-US"/>
              </w:rPr>
              <w:t xml:space="preserve">1. </w:t>
            </w:r>
            <w:r w:rsidR="00C55ACC" w:rsidRPr="00AF518F">
              <w:rPr>
                <w:rFonts w:ascii="Arial" w:hAnsi="Arial" w:cs="Arial"/>
                <w:b/>
                <w:sz w:val="22"/>
                <w:szCs w:val="22"/>
                <w:lang w:val="en-US"/>
              </w:rPr>
              <w:t>Intro</w:t>
            </w:r>
          </w:p>
          <w:p w:rsidR="00C55ACC" w:rsidRPr="00AF518F" w:rsidRDefault="00C55ACC" w:rsidP="001B058C">
            <w:pPr>
              <w:autoSpaceDE w:val="0"/>
              <w:autoSpaceDN w:val="0"/>
              <w:adjustRightInd w:val="0"/>
              <w:contextualSpacing/>
              <w:rPr>
                <w:rFonts w:ascii="Arial" w:hAnsi="Arial" w:cs="Arial"/>
                <w:color w:val="000000"/>
                <w:kern w:val="24"/>
                <w:sz w:val="22"/>
                <w:szCs w:val="22"/>
                <w:lang w:val="en-US"/>
              </w:rPr>
            </w:pPr>
          </w:p>
          <w:p w:rsidR="008658DF" w:rsidRPr="00AF518F" w:rsidRDefault="002C1CD3" w:rsidP="001B058C">
            <w:pPr>
              <w:autoSpaceDE w:val="0"/>
              <w:autoSpaceDN w:val="0"/>
              <w:adjustRightInd w:val="0"/>
              <w:contextualSpacing/>
              <w:rPr>
                <w:rFonts w:ascii="Arial" w:hAnsi="Arial" w:cs="Arial"/>
                <w:color w:val="000000"/>
                <w:kern w:val="24"/>
                <w:sz w:val="22"/>
                <w:szCs w:val="22"/>
                <w:lang w:val="en-US"/>
              </w:rPr>
            </w:pPr>
            <w:r w:rsidRPr="00AF518F">
              <w:rPr>
                <w:rFonts w:ascii="Arial" w:hAnsi="Arial" w:cs="Arial"/>
                <w:color w:val="000000"/>
                <w:kern w:val="24"/>
                <w:sz w:val="22"/>
                <w:szCs w:val="22"/>
                <w:lang w:val="en-US"/>
              </w:rPr>
              <w:t>Welcome to Module 2</w:t>
            </w:r>
            <w:r w:rsidR="00C55ACC" w:rsidRPr="00AF518F">
              <w:rPr>
                <w:rFonts w:ascii="Arial" w:hAnsi="Arial" w:cs="Arial"/>
                <w:color w:val="000000"/>
                <w:kern w:val="24"/>
                <w:sz w:val="22"/>
                <w:szCs w:val="22"/>
                <w:lang w:val="en-US"/>
              </w:rPr>
              <w:t xml:space="preserve">: </w:t>
            </w:r>
            <w:r w:rsidR="001E7CFE">
              <w:rPr>
                <w:rFonts w:ascii="Arial" w:hAnsi="Arial" w:cs="Arial"/>
                <w:color w:val="000000"/>
                <w:kern w:val="24"/>
                <w:sz w:val="22"/>
                <w:szCs w:val="22"/>
                <w:lang w:val="en-US"/>
              </w:rPr>
              <w:t>Human Rights Framework.</w:t>
            </w:r>
          </w:p>
          <w:p w:rsidR="008658DF" w:rsidRPr="00AF518F" w:rsidRDefault="008658DF" w:rsidP="001B058C">
            <w:pPr>
              <w:autoSpaceDE w:val="0"/>
              <w:autoSpaceDN w:val="0"/>
              <w:adjustRightInd w:val="0"/>
              <w:contextualSpacing/>
              <w:rPr>
                <w:rFonts w:ascii="Arial" w:hAnsi="Arial" w:cs="Arial"/>
                <w:color w:val="000000"/>
                <w:kern w:val="24"/>
                <w:sz w:val="22"/>
                <w:szCs w:val="22"/>
                <w:lang w:val="en-US"/>
              </w:rPr>
            </w:pPr>
          </w:p>
          <w:p w:rsidR="00C55ACC" w:rsidRPr="00AF518F" w:rsidRDefault="008658DF" w:rsidP="001B058C">
            <w:pPr>
              <w:autoSpaceDE w:val="0"/>
              <w:autoSpaceDN w:val="0"/>
              <w:adjustRightInd w:val="0"/>
              <w:contextualSpacing/>
              <w:rPr>
                <w:rFonts w:ascii="Arial" w:hAnsi="Arial" w:cs="Arial"/>
                <w:color w:val="000000"/>
                <w:kern w:val="24"/>
                <w:sz w:val="22"/>
                <w:szCs w:val="22"/>
                <w:lang w:val="en-US"/>
              </w:rPr>
            </w:pPr>
            <w:r w:rsidRPr="00AF518F">
              <w:rPr>
                <w:rFonts w:ascii="Arial" w:hAnsi="Arial" w:cs="Arial"/>
                <w:color w:val="FF0000"/>
                <w:kern w:val="24"/>
                <w:sz w:val="22"/>
                <w:szCs w:val="22"/>
                <w:lang w:val="en-US"/>
              </w:rPr>
              <w:t xml:space="preserve">(Write </w:t>
            </w:r>
            <w:r w:rsidR="00B71D9A" w:rsidRPr="00AF518F">
              <w:rPr>
                <w:rFonts w:ascii="Arial" w:hAnsi="Arial" w:cs="Arial"/>
                <w:color w:val="FF0000"/>
                <w:kern w:val="24"/>
                <w:sz w:val="22"/>
                <w:szCs w:val="22"/>
                <w:lang w:val="en-US"/>
              </w:rPr>
              <w:t>after completing</w:t>
            </w:r>
            <w:r w:rsidRPr="00AF518F">
              <w:rPr>
                <w:rFonts w:ascii="Arial" w:hAnsi="Arial" w:cs="Arial"/>
                <w:color w:val="FF0000"/>
                <w:kern w:val="24"/>
                <w:sz w:val="22"/>
                <w:szCs w:val="22"/>
                <w:lang w:val="en-US"/>
              </w:rPr>
              <w:t xml:space="preserve"> the module)</w:t>
            </w:r>
            <w:r w:rsidR="007F6C75" w:rsidRPr="00AF518F">
              <w:rPr>
                <w:rFonts w:ascii="Arial" w:hAnsi="Arial" w:cs="Arial"/>
                <w:color w:val="000000"/>
                <w:kern w:val="24"/>
                <w:sz w:val="22"/>
                <w:szCs w:val="22"/>
                <w:lang w:val="en-US"/>
              </w:rPr>
              <w:t xml:space="preserve"> </w:t>
            </w:r>
            <w:ins w:id="2" w:author="Terada Saori" w:date="2013-03-20T19:37:00Z">
              <w:r w:rsidR="0061524D">
                <w:rPr>
                  <w:rFonts w:ascii="Arial" w:hAnsi="Arial" w:cs="Arial"/>
                  <w:color w:val="000000"/>
                  <w:kern w:val="24"/>
                  <w:sz w:val="22"/>
                  <w:szCs w:val="22"/>
                  <w:lang w:val="en-US"/>
                </w:rPr>
                <w:br/>
              </w:r>
              <w:r w:rsidR="0061524D" w:rsidRPr="0061524D">
                <w:rPr>
                  <w:rFonts w:ascii="Arial" w:hAnsi="Arial" w:cs="Arial"/>
                  <w:color w:val="000000"/>
                  <w:kern w:val="24"/>
                  <w:sz w:val="22"/>
                  <w:szCs w:val="22"/>
                  <w:lang w:val="en-US"/>
                </w:rPr>
                <w:t xml:space="preserve">The module as it stands does not sufficiently look at the link between gender and human rights. It starts by defining and listing HR, </w:t>
              </w:r>
              <w:proofErr w:type="gramStart"/>
              <w:r w:rsidR="0061524D" w:rsidRPr="0061524D">
                <w:rPr>
                  <w:rFonts w:ascii="Arial" w:hAnsi="Arial" w:cs="Arial"/>
                  <w:color w:val="000000"/>
                  <w:kern w:val="24"/>
                  <w:sz w:val="22"/>
                  <w:szCs w:val="22"/>
                  <w:lang w:val="en-US"/>
                </w:rPr>
                <w:t>then</w:t>
              </w:r>
              <w:proofErr w:type="gramEnd"/>
              <w:r w:rsidR="0061524D" w:rsidRPr="0061524D">
                <w:rPr>
                  <w:rFonts w:ascii="Arial" w:hAnsi="Arial" w:cs="Arial"/>
                  <w:color w:val="000000"/>
                  <w:kern w:val="24"/>
                  <w:sz w:val="22"/>
                  <w:szCs w:val="22"/>
                  <w:lang w:val="en-US"/>
                </w:rPr>
                <w:t xml:space="preserve"> focuses on HR instruments that have “women” in their titles. It then goes on about UN working structures, instruments and milestones that are not always closely related to HR frameworks (gender inequality index, MDG, creation of UN Women)</w:t>
              </w:r>
            </w:ins>
            <w:ins w:id="3" w:author="Terada Saori" w:date="2013-04-03T13:54:00Z">
              <w:r w:rsidR="006C5640">
                <w:rPr>
                  <w:rFonts w:ascii="Arial" w:hAnsi="Arial" w:cs="Arial"/>
                  <w:color w:val="000000"/>
                  <w:kern w:val="24"/>
                  <w:sz w:val="22"/>
                  <w:szCs w:val="22"/>
                  <w:lang w:val="en-US"/>
                </w:rPr>
                <w:t>. (See OHCHR suggestions for change in track below)</w:t>
              </w:r>
            </w:ins>
          </w:p>
          <w:p w:rsidR="007C4C2E" w:rsidRPr="00AF518F" w:rsidRDefault="007C4C2E" w:rsidP="001B058C">
            <w:pPr>
              <w:widowControl w:val="0"/>
              <w:autoSpaceDE w:val="0"/>
              <w:autoSpaceDN w:val="0"/>
              <w:adjustRightInd w:val="0"/>
              <w:contextualSpacing/>
              <w:rPr>
                <w:rFonts w:ascii="Arial" w:hAnsi="Arial" w:cs="Arial"/>
                <w:sz w:val="22"/>
                <w:szCs w:val="22"/>
                <w:lang w:val="en-US"/>
              </w:rPr>
            </w:pPr>
          </w:p>
        </w:tc>
        <w:tc>
          <w:tcPr>
            <w:tcW w:w="7128" w:type="dxa"/>
          </w:tcPr>
          <w:p w:rsidR="00C55ACC" w:rsidRPr="00AF518F" w:rsidRDefault="00C55ACC" w:rsidP="001B058C">
            <w:pPr>
              <w:contextualSpacing/>
              <w:rPr>
                <w:rFonts w:ascii="Arial" w:hAnsi="Arial" w:cs="Arial"/>
                <w:sz w:val="22"/>
                <w:szCs w:val="22"/>
                <w:lang w:val="en-US"/>
              </w:rPr>
            </w:pPr>
          </w:p>
          <w:p w:rsidR="00C55ACC" w:rsidRPr="00AF518F" w:rsidRDefault="00C55ACC" w:rsidP="001B058C">
            <w:pPr>
              <w:contextualSpacing/>
              <w:rPr>
                <w:rFonts w:ascii="Arial" w:hAnsi="Arial" w:cs="Arial"/>
                <w:sz w:val="22"/>
                <w:szCs w:val="22"/>
                <w:lang w:val="en-US"/>
              </w:rPr>
            </w:pPr>
          </w:p>
        </w:tc>
      </w:tr>
      <w:tr w:rsidR="00C55ACC" w:rsidRPr="00A86059" w:rsidTr="0092158A">
        <w:tc>
          <w:tcPr>
            <w:tcW w:w="6048" w:type="dxa"/>
          </w:tcPr>
          <w:p w:rsidR="00C55ACC" w:rsidRPr="00AF518F" w:rsidRDefault="00AF518F" w:rsidP="001B058C">
            <w:pPr>
              <w:autoSpaceDE w:val="0"/>
              <w:autoSpaceDN w:val="0"/>
              <w:adjustRightInd w:val="0"/>
              <w:contextualSpacing/>
              <w:rPr>
                <w:rFonts w:ascii="Arial" w:hAnsi="Arial" w:cs="Arial"/>
                <w:kern w:val="24"/>
                <w:sz w:val="22"/>
                <w:szCs w:val="22"/>
                <w:lang w:val="en-US"/>
              </w:rPr>
            </w:pPr>
            <w:r>
              <w:rPr>
                <w:rFonts w:ascii="Arial" w:hAnsi="Arial" w:cs="Arial"/>
                <w:b/>
                <w:sz w:val="22"/>
                <w:szCs w:val="22"/>
                <w:lang w:val="en-US"/>
              </w:rPr>
              <w:t xml:space="preserve">2. </w:t>
            </w:r>
            <w:r w:rsidR="00C55ACC" w:rsidRPr="00AF518F">
              <w:rPr>
                <w:rFonts w:ascii="Arial" w:hAnsi="Arial" w:cs="Arial"/>
                <w:b/>
                <w:sz w:val="22"/>
                <w:szCs w:val="22"/>
                <w:lang w:val="en-US"/>
              </w:rPr>
              <w:t xml:space="preserve">Learning </w:t>
            </w:r>
            <w:r w:rsidR="00636D7D" w:rsidRPr="00AF518F">
              <w:rPr>
                <w:rFonts w:ascii="Arial" w:hAnsi="Arial" w:cs="Arial"/>
                <w:b/>
                <w:sz w:val="22"/>
                <w:szCs w:val="22"/>
                <w:lang w:val="en-US"/>
              </w:rPr>
              <w:t>O</w:t>
            </w:r>
            <w:r w:rsidR="00C55ACC" w:rsidRPr="00AF518F">
              <w:rPr>
                <w:rFonts w:ascii="Arial" w:hAnsi="Arial" w:cs="Arial"/>
                <w:b/>
                <w:sz w:val="22"/>
                <w:szCs w:val="22"/>
                <w:lang w:val="en-US"/>
              </w:rPr>
              <w:t>bjectives</w:t>
            </w:r>
          </w:p>
          <w:p w:rsidR="00C55ACC" w:rsidRPr="00AF518F" w:rsidRDefault="00C55ACC" w:rsidP="001B058C">
            <w:pPr>
              <w:autoSpaceDE w:val="0"/>
              <w:autoSpaceDN w:val="0"/>
              <w:adjustRightInd w:val="0"/>
              <w:contextualSpacing/>
              <w:rPr>
                <w:rFonts w:ascii="Arial" w:hAnsi="Arial" w:cs="Arial"/>
                <w:sz w:val="22"/>
                <w:szCs w:val="22"/>
                <w:lang w:val="en-US"/>
              </w:rPr>
            </w:pPr>
          </w:p>
          <w:p w:rsidR="00C55ACC" w:rsidRPr="00AF518F" w:rsidRDefault="00636D7D" w:rsidP="001B058C">
            <w:pPr>
              <w:autoSpaceDE w:val="0"/>
              <w:autoSpaceDN w:val="0"/>
              <w:adjustRightInd w:val="0"/>
              <w:contextualSpacing/>
              <w:rPr>
                <w:rFonts w:ascii="Arial" w:hAnsi="Arial" w:cs="Arial"/>
                <w:sz w:val="22"/>
                <w:szCs w:val="22"/>
                <w:lang w:val="en-US"/>
              </w:rPr>
            </w:pPr>
            <w:r w:rsidRPr="00AF518F">
              <w:rPr>
                <w:rFonts w:ascii="Arial" w:hAnsi="Arial" w:cs="Arial"/>
                <w:sz w:val="22"/>
                <w:szCs w:val="22"/>
                <w:lang w:val="en-US"/>
              </w:rPr>
              <w:t>Through</w:t>
            </w:r>
            <w:r w:rsidR="00C55ACC" w:rsidRPr="00AF518F">
              <w:rPr>
                <w:rFonts w:ascii="Arial" w:hAnsi="Arial" w:cs="Arial"/>
                <w:sz w:val="22"/>
                <w:szCs w:val="22"/>
                <w:lang w:val="en-US"/>
              </w:rPr>
              <w:t xml:space="preserve"> this module you will be able to:</w:t>
            </w:r>
          </w:p>
          <w:p w:rsidR="006E234E" w:rsidRPr="00AF518F" w:rsidRDefault="006E234E" w:rsidP="001B058C">
            <w:pPr>
              <w:autoSpaceDE w:val="0"/>
              <w:autoSpaceDN w:val="0"/>
              <w:adjustRightInd w:val="0"/>
              <w:contextualSpacing/>
              <w:rPr>
                <w:rFonts w:ascii="Arial" w:hAnsi="Arial" w:cs="Arial"/>
                <w:sz w:val="22"/>
                <w:szCs w:val="22"/>
                <w:lang w:val="en-US"/>
              </w:rPr>
            </w:pPr>
          </w:p>
          <w:p w:rsidR="006E234E" w:rsidRPr="00AF518F" w:rsidRDefault="006E234E" w:rsidP="001B058C">
            <w:pPr>
              <w:pStyle w:val="ListParagraph"/>
              <w:numPr>
                <w:ilvl w:val="0"/>
                <w:numId w:val="40"/>
              </w:numPr>
              <w:autoSpaceDE w:val="0"/>
              <w:autoSpaceDN w:val="0"/>
              <w:adjustRightInd w:val="0"/>
              <w:rPr>
                <w:rFonts w:ascii="Arial" w:hAnsi="Arial" w:cs="Arial"/>
                <w:sz w:val="22"/>
                <w:szCs w:val="22"/>
                <w:lang w:val="en-US"/>
              </w:rPr>
            </w:pPr>
            <w:r w:rsidRPr="00AF518F">
              <w:rPr>
                <w:rFonts w:ascii="Arial" w:hAnsi="Arial" w:cs="Arial"/>
                <w:sz w:val="22"/>
                <w:szCs w:val="22"/>
                <w:lang w:val="en-US"/>
              </w:rPr>
              <w:t xml:space="preserve">Refresh </w:t>
            </w:r>
            <w:r w:rsidR="00636D7D" w:rsidRPr="00AF518F">
              <w:rPr>
                <w:rFonts w:ascii="Arial" w:hAnsi="Arial" w:cs="Arial"/>
                <w:sz w:val="22"/>
                <w:szCs w:val="22"/>
                <w:lang w:val="en-US"/>
              </w:rPr>
              <w:t xml:space="preserve">your knowledge of </w:t>
            </w:r>
            <w:r w:rsidRPr="00AF518F">
              <w:rPr>
                <w:rFonts w:ascii="Arial" w:hAnsi="Arial" w:cs="Arial"/>
                <w:sz w:val="22"/>
                <w:szCs w:val="22"/>
                <w:lang w:val="en-US"/>
              </w:rPr>
              <w:t>human rights concept</w:t>
            </w:r>
            <w:r w:rsidR="00636D7D" w:rsidRPr="00AF518F">
              <w:rPr>
                <w:rFonts w:ascii="Arial" w:hAnsi="Arial" w:cs="Arial"/>
                <w:sz w:val="22"/>
                <w:szCs w:val="22"/>
                <w:lang w:val="en-US"/>
              </w:rPr>
              <w:t>s</w:t>
            </w:r>
            <w:r w:rsidRPr="00AF518F">
              <w:rPr>
                <w:rFonts w:ascii="Arial" w:hAnsi="Arial" w:cs="Arial"/>
                <w:sz w:val="22"/>
                <w:szCs w:val="22"/>
                <w:lang w:val="en-US"/>
              </w:rPr>
              <w:t xml:space="preserve"> and </w:t>
            </w:r>
            <w:del w:id="4" w:author="Terada Saori" w:date="2013-04-03T13:57:00Z">
              <w:r w:rsidR="00E11002" w:rsidRPr="00AF518F" w:rsidDel="006C5640">
                <w:rPr>
                  <w:rFonts w:ascii="Arial" w:hAnsi="Arial" w:cs="Arial"/>
                  <w:sz w:val="22"/>
                  <w:szCs w:val="22"/>
                  <w:lang w:val="en-US"/>
                </w:rPr>
                <w:delText xml:space="preserve">the </w:delText>
              </w:r>
              <w:r w:rsidRPr="00AF518F" w:rsidDel="006C5640">
                <w:rPr>
                  <w:rFonts w:ascii="Arial" w:hAnsi="Arial" w:cs="Arial"/>
                  <w:sz w:val="22"/>
                  <w:szCs w:val="22"/>
                  <w:lang w:val="en-US"/>
                </w:rPr>
                <w:delText>international framework of human rights.</w:delText>
              </w:r>
            </w:del>
            <w:ins w:id="5" w:author="Terada Saori" w:date="2013-04-03T13:57:00Z">
              <w:r w:rsidR="006C5640">
                <w:rPr>
                  <w:rFonts w:ascii="Arial" w:hAnsi="Arial" w:cs="Arial"/>
                  <w:sz w:val="22"/>
                  <w:szCs w:val="22"/>
                  <w:lang w:val="en-US"/>
                </w:rPr>
                <w:t xml:space="preserve">how </w:t>
              </w:r>
            </w:ins>
            <w:ins w:id="6" w:author="Terada Saori" w:date="2013-04-03T13:58:00Z">
              <w:r w:rsidR="006C5640">
                <w:rPr>
                  <w:rFonts w:ascii="Arial" w:hAnsi="Arial" w:cs="Arial"/>
                  <w:sz w:val="22"/>
                  <w:szCs w:val="22"/>
                  <w:lang w:val="en-US"/>
                </w:rPr>
                <w:t>human rights issues affect men and women differently</w:t>
              </w:r>
            </w:ins>
          </w:p>
          <w:p w:rsidR="006E234E" w:rsidRPr="00AF518F" w:rsidRDefault="00FD7D4C" w:rsidP="001B058C">
            <w:pPr>
              <w:pStyle w:val="ListParagraph"/>
              <w:numPr>
                <w:ilvl w:val="0"/>
                <w:numId w:val="40"/>
              </w:numPr>
              <w:autoSpaceDE w:val="0"/>
              <w:autoSpaceDN w:val="0"/>
              <w:adjustRightInd w:val="0"/>
              <w:rPr>
                <w:rFonts w:ascii="Arial" w:hAnsi="Arial" w:cs="Arial"/>
                <w:sz w:val="22"/>
                <w:szCs w:val="22"/>
                <w:lang w:val="en-US"/>
              </w:rPr>
            </w:pPr>
            <w:r>
              <w:rPr>
                <w:rFonts w:ascii="Arial" w:hAnsi="Arial" w:cs="Arial"/>
                <w:sz w:val="22"/>
                <w:szCs w:val="22"/>
                <w:lang w:val="en-US"/>
              </w:rPr>
              <w:t>Identify the principal international standards on women´s rights</w:t>
            </w:r>
            <w:ins w:id="7" w:author="Terada Saori" w:date="2013-04-03T13:56:00Z">
              <w:r w:rsidR="006C5640">
                <w:rPr>
                  <w:rFonts w:ascii="Arial" w:hAnsi="Arial" w:cs="Arial"/>
                  <w:sz w:val="22"/>
                  <w:szCs w:val="22"/>
                  <w:lang w:val="en-US"/>
                </w:rPr>
                <w:t xml:space="preserve"> and gender equality</w:t>
              </w:r>
            </w:ins>
            <w:r>
              <w:rPr>
                <w:rFonts w:ascii="Arial" w:hAnsi="Arial" w:cs="Arial"/>
                <w:sz w:val="22"/>
                <w:szCs w:val="22"/>
                <w:lang w:val="en-US"/>
              </w:rPr>
              <w:t xml:space="preserve">. </w:t>
            </w:r>
          </w:p>
          <w:p w:rsidR="00FD7D4C" w:rsidRDefault="00FD7D4C" w:rsidP="00C76CD2">
            <w:pPr>
              <w:pStyle w:val="ListParagraph"/>
              <w:numPr>
                <w:ilvl w:val="0"/>
                <w:numId w:val="40"/>
              </w:numPr>
              <w:autoSpaceDE w:val="0"/>
              <w:autoSpaceDN w:val="0"/>
              <w:adjustRightInd w:val="0"/>
              <w:rPr>
                <w:rFonts w:ascii="Arial" w:hAnsi="Arial" w:cs="Arial"/>
                <w:sz w:val="22"/>
                <w:szCs w:val="22"/>
                <w:lang w:val="en-US"/>
              </w:rPr>
            </w:pPr>
            <w:r>
              <w:rPr>
                <w:rFonts w:ascii="Arial" w:hAnsi="Arial" w:cs="Arial"/>
                <w:sz w:val="22"/>
                <w:szCs w:val="22"/>
                <w:lang w:val="en-US"/>
              </w:rPr>
              <w:t xml:space="preserve">Understand the role of UN Women in the UN and in the international community. </w:t>
            </w:r>
          </w:p>
          <w:p w:rsidR="00F40AE7" w:rsidRPr="00AF518F" w:rsidRDefault="00643550" w:rsidP="00C76CD2">
            <w:pPr>
              <w:pStyle w:val="ListParagraph"/>
              <w:numPr>
                <w:ilvl w:val="0"/>
                <w:numId w:val="40"/>
              </w:numPr>
              <w:autoSpaceDE w:val="0"/>
              <w:autoSpaceDN w:val="0"/>
              <w:adjustRightInd w:val="0"/>
              <w:rPr>
                <w:rFonts w:ascii="Arial" w:hAnsi="Arial" w:cs="Arial"/>
                <w:color w:val="C0504D" w:themeColor="accent2"/>
                <w:sz w:val="22"/>
                <w:szCs w:val="22"/>
                <w:lang w:val="en-US"/>
              </w:rPr>
            </w:pPr>
            <w:r>
              <w:rPr>
                <w:rFonts w:ascii="Arial" w:hAnsi="Arial" w:cs="Arial"/>
                <w:sz w:val="22"/>
                <w:szCs w:val="22"/>
                <w:lang w:val="en-US"/>
              </w:rPr>
              <w:t>Name</w:t>
            </w:r>
            <w:r w:rsidR="00FD7D4C">
              <w:rPr>
                <w:rFonts w:ascii="Arial" w:hAnsi="Arial" w:cs="Arial"/>
                <w:sz w:val="22"/>
                <w:szCs w:val="22"/>
                <w:lang w:val="en-US"/>
              </w:rPr>
              <w:t xml:space="preserve"> key UN mechanisms used to promote and monitor gender equality. </w:t>
            </w:r>
          </w:p>
        </w:tc>
        <w:tc>
          <w:tcPr>
            <w:tcW w:w="7128" w:type="dxa"/>
          </w:tcPr>
          <w:p w:rsidR="00C55ACC" w:rsidRPr="00AF518F" w:rsidRDefault="00C55ACC" w:rsidP="00F22666">
            <w:pPr>
              <w:contextualSpacing/>
              <w:rPr>
                <w:rFonts w:ascii="Arial" w:hAnsi="Arial" w:cs="Arial"/>
                <w:sz w:val="22"/>
                <w:szCs w:val="22"/>
                <w:lang w:val="en-US"/>
              </w:rPr>
            </w:pPr>
          </w:p>
        </w:tc>
      </w:tr>
      <w:tr w:rsidR="00C55ACC" w:rsidRPr="00AF518F" w:rsidTr="0092158A">
        <w:tc>
          <w:tcPr>
            <w:tcW w:w="6048" w:type="dxa"/>
          </w:tcPr>
          <w:p w:rsidR="00443D24" w:rsidRPr="00AF518F" w:rsidRDefault="00443D24" w:rsidP="001B058C">
            <w:pPr>
              <w:autoSpaceDE w:val="0"/>
              <w:autoSpaceDN w:val="0"/>
              <w:adjustRightInd w:val="0"/>
              <w:contextualSpacing/>
              <w:rPr>
                <w:rFonts w:ascii="Arial" w:hAnsi="Arial" w:cs="Arial"/>
                <w:b/>
                <w:sz w:val="22"/>
                <w:szCs w:val="22"/>
                <w:lang w:val="en-US"/>
              </w:rPr>
            </w:pPr>
          </w:p>
          <w:p w:rsidR="00C55ACC" w:rsidRPr="00AF518F" w:rsidRDefault="00AF518F" w:rsidP="001B058C">
            <w:pPr>
              <w:autoSpaceDE w:val="0"/>
              <w:autoSpaceDN w:val="0"/>
              <w:adjustRightInd w:val="0"/>
              <w:contextualSpacing/>
              <w:rPr>
                <w:rFonts w:ascii="Arial" w:hAnsi="Arial" w:cs="Arial"/>
                <w:b/>
                <w:sz w:val="22"/>
                <w:szCs w:val="22"/>
                <w:lang w:val="en-US"/>
              </w:rPr>
            </w:pPr>
            <w:r>
              <w:rPr>
                <w:rFonts w:ascii="Arial" w:hAnsi="Arial" w:cs="Arial"/>
                <w:b/>
                <w:sz w:val="22"/>
                <w:szCs w:val="22"/>
                <w:lang w:val="en-US"/>
              </w:rPr>
              <w:t>3. HUMAN RIGHTS DEFINITION</w:t>
            </w:r>
          </w:p>
          <w:p w:rsidR="002A4064" w:rsidRPr="00AF518F" w:rsidRDefault="002A4064" w:rsidP="001B058C">
            <w:pPr>
              <w:autoSpaceDE w:val="0"/>
              <w:autoSpaceDN w:val="0"/>
              <w:adjustRightInd w:val="0"/>
              <w:contextualSpacing/>
              <w:rPr>
                <w:rFonts w:ascii="Arial" w:hAnsi="Arial" w:cs="Arial"/>
                <w:b/>
                <w:sz w:val="22"/>
                <w:szCs w:val="22"/>
                <w:lang w:val="en-US"/>
              </w:rPr>
            </w:pPr>
          </w:p>
          <w:p w:rsidR="006C29AF" w:rsidRDefault="00E11002" w:rsidP="00C76CD2">
            <w:pPr>
              <w:widowControl w:val="0"/>
              <w:autoSpaceDE w:val="0"/>
              <w:autoSpaceDN w:val="0"/>
              <w:adjustRightInd w:val="0"/>
              <w:contextualSpacing/>
              <w:rPr>
                <w:ins w:id="8" w:author="Terada Saori" w:date="2013-03-20T19:40:00Z"/>
                <w:rFonts w:ascii="Arial" w:hAnsi="Arial" w:cs="Arial"/>
                <w:sz w:val="22"/>
                <w:szCs w:val="22"/>
                <w:lang w:val="en-US"/>
              </w:rPr>
            </w:pPr>
            <w:r w:rsidRPr="00AF518F">
              <w:rPr>
                <w:rFonts w:ascii="Arial" w:hAnsi="Arial" w:cs="Arial"/>
                <w:sz w:val="22"/>
                <w:szCs w:val="22"/>
                <w:lang w:val="en-US"/>
              </w:rPr>
              <w:t>Let</w:t>
            </w:r>
            <w:r w:rsidR="005D4991" w:rsidRPr="00AF518F">
              <w:rPr>
                <w:rFonts w:ascii="Arial" w:hAnsi="Arial" w:cs="Arial"/>
                <w:sz w:val="22"/>
                <w:szCs w:val="22"/>
                <w:lang w:val="en-US"/>
              </w:rPr>
              <w:t>’</w:t>
            </w:r>
            <w:r w:rsidRPr="00AF518F">
              <w:rPr>
                <w:rFonts w:ascii="Arial" w:hAnsi="Arial" w:cs="Arial"/>
                <w:sz w:val="22"/>
                <w:szCs w:val="22"/>
                <w:lang w:val="en-US"/>
              </w:rPr>
              <w:t xml:space="preserve">s start with </w:t>
            </w:r>
            <w:r w:rsidR="005D4991" w:rsidRPr="00AF518F">
              <w:rPr>
                <w:rFonts w:ascii="Arial" w:hAnsi="Arial" w:cs="Arial"/>
                <w:sz w:val="22"/>
                <w:szCs w:val="22"/>
                <w:lang w:val="en-US"/>
              </w:rPr>
              <w:t>a basic definition of</w:t>
            </w:r>
            <w:r w:rsidRPr="00AF518F">
              <w:rPr>
                <w:rFonts w:ascii="Arial" w:hAnsi="Arial" w:cs="Arial"/>
                <w:sz w:val="22"/>
                <w:szCs w:val="22"/>
                <w:lang w:val="en-US"/>
              </w:rPr>
              <w:t xml:space="preserve"> h</w:t>
            </w:r>
            <w:r w:rsidR="007977DE" w:rsidRPr="00AF518F">
              <w:rPr>
                <w:rFonts w:ascii="Arial" w:hAnsi="Arial" w:cs="Arial"/>
                <w:sz w:val="22"/>
                <w:szCs w:val="22"/>
                <w:lang w:val="en-US"/>
              </w:rPr>
              <w:t>uman rights</w:t>
            </w:r>
            <w:r w:rsidR="005D4991" w:rsidRPr="00AF518F">
              <w:rPr>
                <w:rFonts w:ascii="Arial" w:hAnsi="Arial" w:cs="Arial"/>
                <w:sz w:val="22"/>
                <w:szCs w:val="22"/>
                <w:lang w:val="en-US"/>
              </w:rPr>
              <w:t>.</w:t>
            </w:r>
            <w:r w:rsidRPr="00AF518F">
              <w:rPr>
                <w:rFonts w:ascii="Arial" w:hAnsi="Arial" w:cs="Arial"/>
                <w:sz w:val="22"/>
                <w:szCs w:val="22"/>
                <w:lang w:val="en-US"/>
              </w:rPr>
              <w:t xml:space="preserve"> </w:t>
            </w:r>
            <w:r w:rsidR="006C29AF" w:rsidRPr="00C76CD2">
              <w:rPr>
                <w:rFonts w:ascii="Arial" w:hAnsi="Arial" w:cs="Arial"/>
                <w:sz w:val="22"/>
                <w:szCs w:val="22"/>
                <w:lang w:val="en-US"/>
              </w:rPr>
              <w:t xml:space="preserve">Human rights are those rights </w:t>
            </w:r>
            <w:r w:rsidR="00AC7F59">
              <w:rPr>
                <w:rFonts w:ascii="Arial" w:hAnsi="Arial" w:cs="Arial"/>
                <w:sz w:val="22"/>
                <w:szCs w:val="22"/>
                <w:lang w:val="en-US"/>
              </w:rPr>
              <w:t xml:space="preserve">and freedoms </w:t>
            </w:r>
            <w:r w:rsidR="00C76CD2">
              <w:rPr>
                <w:rFonts w:ascii="Arial" w:hAnsi="Arial" w:cs="Arial"/>
                <w:sz w:val="22"/>
                <w:szCs w:val="22"/>
                <w:lang w:val="en-US"/>
              </w:rPr>
              <w:t xml:space="preserve">that </w:t>
            </w:r>
            <w:r w:rsidR="006C29AF" w:rsidRPr="00C76CD2">
              <w:rPr>
                <w:rFonts w:ascii="Arial" w:hAnsi="Arial" w:cs="Arial"/>
                <w:sz w:val="22"/>
                <w:szCs w:val="22"/>
                <w:lang w:val="en-US"/>
              </w:rPr>
              <w:t xml:space="preserve">are inherent to the human being. The concept of human rights acknowledges that every single </w:t>
            </w:r>
            <w:r w:rsidR="00C76CD2" w:rsidRPr="00C76CD2">
              <w:rPr>
                <w:rFonts w:ascii="Arial" w:hAnsi="Arial" w:cs="Arial"/>
                <w:sz w:val="22"/>
                <w:szCs w:val="22"/>
                <w:lang w:val="en-US"/>
              </w:rPr>
              <w:t xml:space="preserve">person by virtue of being a human being </w:t>
            </w:r>
            <w:del w:id="9" w:author="Terada Saori" w:date="2013-04-03T14:00:00Z">
              <w:r w:rsidR="00C76CD2" w:rsidRPr="00C76CD2" w:rsidDel="006C5640">
                <w:rPr>
                  <w:rFonts w:ascii="Arial" w:hAnsi="Arial" w:cs="Arial"/>
                  <w:sz w:val="22"/>
                  <w:szCs w:val="22"/>
                  <w:lang w:val="en-US"/>
                </w:rPr>
                <w:delText xml:space="preserve">and needing to live a life of human dignity </w:delText>
              </w:r>
            </w:del>
            <w:r w:rsidR="006C29AF" w:rsidRPr="00C76CD2">
              <w:rPr>
                <w:rFonts w:ascii="Arial" w:hAnsi="Arial" w:cs="Arial"/>
                <w:sz w:val="22"/>
                <w:szCs w:val="22"/>
                <w:lang w:val="en-US"/>
              </w:rPr>
              <w:t xml:space="preserve">is entitled to enjoy his or her human rights </w:t>
            </w:r>
            <w:r w:rsidR="00AC7F59">
              <w:rPr>
                <w:rFonts w:ascii="Arial" w:hAnsi="Arial" w:cs="Arial"/>
                <w:sz w:val="22"/>
                <w:szCs w:val="22"/>
                <w:lang w:val="en-US"/>
              </w:rPr>
              <w:t xml:space="preserve">and freedoms </w:t>
            </w:r>
            <w:r w:rsidR="006C29AF" w:rsidRPr="00C76CD2">
              <w:rPr>
                <w:rFonts w:ascii="Arial" w:hAnsi="Arial" w:cs="Arial"/>
                <w:sz w:val="22"/>
                <w:szCs w:val="22"/>
                <w:lang w:val="en-US"/>
              </w:rPr>
              <w:t>without distinction as to race, ethnicity, sex, gender identity, sexual orientation, language, religion, political or other opinion, national or social origin, property, birth or other status.</w:t>
            </w:r>
            <w:r w:rsidR="00FD7D4C" w:rsidRPr="00C76CD2">
              <w:rPr>
                <w:rFonts w:ascii="Arial" w:hAnsi="Arial" w:cs="Arial"/>
                <w:sz w:val="22"/>
                <w:szCs w:val="22"/>
                <w:lang w:val="en-US"/>
              </w:rPr>
              <w:t xml:space="preserve"> </w:t>
            </w:r>
          </w:p>
          <w:p w:rsidR="0061524D" w:rsidRPr="00853F06" w:rsidRDefault="006C5640" w:rsidP="00C76CD2">
            <w:pPr>
              <w:widowControl w:val="0"/>
              <w:autoSpaceDE w:val="0"/>
              <w:autoSpaceDN w:val="0"/>
              <w:adjustRightInd w:val="0"/>
              <w:contextualSpacing/>
              <w:rPr>
                <w:rFonts w:ascii="Arial" w:hAnsi="Arial" w:cs="Arial"/>
                <w:sz w:val="22"/>
                <w:szCs w:val="22"/>
                <w:lang w:val="en-US"/>
              </w:rPr>
            </w:pPr>
            <w:ins w:id="10" w:author="Terada Saori" w:date="2013-04-03T14:00:00Z">
              <w:r>
                <w:rPr>
                  <w:rFonts w:ascii="Arial" w:hAnsi="Arial" w:cs="Arial"/>
                  <w:sz w:val="22"/>
                  <w:szCs w:val="22"/>
                  <w:lang w:val="en-US"/>
                </w:rPr>
                <w:t>T</w:t>
              </w:r>
            </w:ins>
            <w:ins w:id="11" w:author="Terada Saori" w:date="2013-03-20T19:40:00Z">
              <w:r w:rsidR="0061524D">
                <w:rPr>
                  <w:rFonts w:ascii="Arial" w:hAnsi="Arial" w:cs="Arial"/>
                  <w:sz w:val="22"/>
                  <w:szCs w:val="22"/>
                  <w:lang w:val="en-US"/>
                </w:rPr>
                <w:t xml:space="preserve">here is </w:t>
              </w:r>
            </w:ins>
            <w:ins w:id="12" w:author="Terada Saori" w:date="2013-04-03T14:01:00Z">
              <w:r>
                <w:rPr>
                  <w:rFonts w:ascii="Arial" w:hAnsi="Arial" w:cs="Arial"/>
                  <w:sz w:val="22"/>
                  <w:szCs w:val="22"/>
                  <w:lang w:val="en-US"/>
                </w:rPr>
                <w:t xml:space="preserve">also </w:t>
              </w:r>
            </w:ins>
            <w:ins w:id="13" w:author="Terada Saori" w:date="2013-03-20T19:40:00Z">
              <w:r w:rsidR="0061524D">
                <w:rPr>
                  <w:rFonts w:ascii="Arial" w:hAnsi="Arial" w:cs="Arial"/>
                  <w:sz w:val="22"/>
                  <w:szCs w:val="22"/>
                  <w:lang w:val="en-US"/>
                </w:rPr>
                <w:t>a corresponding obligation of states to respect, protect and fulfill human rights. All human rights and instruments that concern them apply equally to men and women</w:t>
              </w:r>
            </w:ins>
            <w:ins w:id="14" w:author="Terada Saori" w:date="2013-03-20T19:41:00Z">
              <w:r w:rsidR="0061524D">
                <w:rPr>
                  <w:rFonts w:ascii="Arial" w:hAnsi="Arial" w:cs="Arial"/>
                  <w:sz w:val="22"/>
                  <w:szCs w:val="22"/>
                  <w:lang w:val="en-US"/>
                </w:rPr>
                <w:t>. I</w:t>
              </w:r>
            </w:ins>
            <w:ins w:id="15" w:author="Terada Saori" w:date="2013-03-20T19:40:00Z">
              <w:r w:rsidR="0061524D">
                <w:rPr>
                  <w:rFonts w:ascii="Arial" w:hAnsi="Arial" w:cs="Arial"/>
                  <w:sz w:val="22"/>
                  <w:szCs w:val="22"/>
                  <w:lang w:val="en-US"/>
                </w:rPr>
                <w:t>n addition</w:t>
              </w:r>
            </w:ins>
            <w:ins w:id="16" w:author="Terada Saori" w:date="2013-03-20T19:41:00Z">
              <w:r w:rsidR="0061524D">
                <w:rPr>
                  <w:rFonts w:ascii="Arial" w:hAnsi="Arial" w:cs="Arial"/>
                  <w:sz w:val="22"/>
                  <w:szCs w:val="22"/>
                  <w:lang w:val="en-US"/>
                </w:rPr>
                <w:t>, the CEDAW has specified and complemented some of them from the perspective of women’s rights.</w:t>
              </w:r>
            </w:ins>
          </w:p>
          <w:p w:rsidR="006C29AF" w:rsidRDefault="006C29AF" w:rsidP="001B058C">
            <w:pPr>
              <w:widowControl w:val="0"/>
              <w:autoSpaceDE w:val="0"/>
              <w:autoSpaceDN w:val="0"/>
              <w:adjustRightInd w:val="0"/>
              <w:contextualSpacing/>
              <w:rPr>
                <w:rFonts w:ascii="Arial" w:hAnsi="Arial" w:cs="Arial"/>
                <w:sz w:val="22"/>
                <w:szCs w:val="22"/>
                <w:lang w:val="en-US"/>
              </w:rPr>
            </w:pPr>
          </w:p>
          <w:p w:rsidR="00A61505" w:rsidRPr="00AA6C4C" w:rsidRDefault="00A61505" w:rsidP="001B058C">
            <w:pPr>
              <w:autoSpaceDE w:val="0"/>
              <w:autoSpaceDN w:val="0"/>
              <w:adjustRightInd w:val="0"/>
              <w:contextualSpacing/>
              <w:rPr>
                <w:rFonts w:ascii="Arial" w:hAnsi="Arial" w:cs="Arial"/>
                <w:sz w:val="22"/>
                <w:szCs w:val="22"/>
                <w:lang w:val="en-US"/>
              </w:rPr>
            </w:pPr>
          </w:p>
          <w:p w:rsidR="00AA6C4C" w:rsidRPr="00AA6C4C" w:rsidRDefault="00AA6C4C" w:rsidP="00AA6C4C">
            <w:pPr>
              <w:widowControl w:val="0"/>
              <w:tabs>
                <w:tab w:val="left" w:pos="220"/>
                <w:tab w:val="left" w:pos="720"/>
              </w:tabs>
              <w:autoSpaceDE w:val="0"/>
              <w:autoSpaceDN w:val="0"/>
              <w:adjustRightInd w:val="0"/>
              <w:contextualSpacing/>
              <w:rPr>
                <w:rFonts w:ascii="Arial" w:hAnsi="Arial" w:cs="Arial"/>
                <w:bCs/>
                <w:sz w:val="22"/>
                <w:szCs w:val="22"/>
                <w:lang w:val="en-US"/>
              </w:rPr>
            </w:pPr>
            <w:r w:rsidRPr="00AA6C4C">
              <w:rPr>
                <w:rFonts w:ascii="Arial" w:hAnsi="Arial" w:cs="Arial"/>
                <w:bCs/>
                <w:sz w:val="22"/>
                <w:szCs w:val="22"/>
                <w:lang w:val="en-US"/>
              </w:rPr>
              <w:t>Reference: OHCHR. Human Rights. A basic handbook for UN staff. http://www.ohchr.org/Documents/Publications/HRhandbooken.pdf</w:t>
            </w:r>
          </w:p>
          <w:p w:rsidR="00AF518F" w:rsidRDefault="00AF518F" w:rsidP="00AF518F">
            <w:pPr>
              <w:autoSpaceDE w:val="0"/>
              <w:autoSpaceDN w:val="0"/>
              <w:adjustRightInd w:val="0"/>
              <w:rPr>
                <w:rFonts w:ascii="Arial" w:hAnsi="Arial" w:cs="Arial"/>
                <w:b/>
                <w:kern w:val="24"/>
                <w:sz w:val="22"/>
                <w:szCs w:val="22"/>
                <w:lang w:val="en-US"/>
              </w:rPr>
            </w:pPr>
          </w:p>
          <w:p w:rsidR="00AF518F" w:rsidRPr="00AF518F" w:rsidRDefault="00AF518F" w:rsidP="00AF518F">
            <w:pPr>
              <w:autoSpaceDE w:val="0"/>
              <w:autoSpaceDN w:val="0"/>
              <w:adjustRightInd w:val="0"/>
              <w:rPr>
                <w:rFonts w:ascii="Arial" w:hAnsi="Arial" w:cs="Arial"/>
                <w:b/>
                <w:kern w:val="24"/>
                <w:sz w:val="22"/>
                <w:szCs w:val="22"/>
                <w:lang w:val="en-US"/>
              </w:rPr>
            </w:pPr>
          </w:p>
          <w:p w:rsidR="001B058C" w:rsidRPr="00AF518F" w:rsidRDefault="001B058C" w:rsidP="001B058C">
            <w:pPr>
              <w:autoSpaceDE w:val="0"/>
              <w:autoSpaceDN w:val="0"/>
              <w:adjustRightInd w:val="0"/>
              <w:contextualSpacing/>
              <w:rPr>
                <w:rFonts w:ascii="Arial" w:hAnsi="Arial" w:cs="Arial"/>
                <w:kern w:val="24"/>
                <w:sz w:val="22"/>
                <w:szCs w:val="22"/>
                <w:lang w:val="en-US"/>
              </w:rPr>
            </w:pPr>
          </w:p>
        </w:tc>
        <w:tc>
          <w:tcPr>
            <w:tcW w:w="7128" w:type="dxa"/>
          </w:tcPr>
          <w:p w:rsidR="00E31EA0" w:rsidRPr="00AF518F" w:rsidRDefault="00E31EA0" w:rsidP="001B058C">
            <w:pPr>
              <w:widowControl w:val="0"/>
              <w:tabs>
                <w:tab w:val="left" w:pos="220"/>
                <w:tab w:val="left" w:pos="720"/>
              </w:tabs>
              <w:autoSpaceDE w:val="0"/>
              <w:autoSpaceDN w:val="0"/>
              <w:adjustRightInd w:val="0"/>
              <w:contextualSpacing/>
              <w:rPr>
                <w:rFonts w:ascii="Arial" w:hAnsi="Arial" w:cs="Arial"/>
                <w:b/>
                <w:sz w:val="22"/>
                <w:szCs w:val="22"/>
                <w:lang w:val="en-US"/>
              </w:rPr>
            </w:pPr>
          </w:p>
          <w:p w:rsidR="00B57930" w:rsidRDefault="00B57930" w:rsidP="00851B73">
            <w:pPr>
              <w:widowControl w:val="0"/>
              <w:autoSpaceDE w:val="0"/>
              <w:autoSpaceDN w:val="0"/>
              <w:adjustRightInd w:val="0"/>
              <w:contextualSpacing/>
              <w:rPr>
                <w:rFonts w:ascii="Arial" w:hAnsi="Arial" w:cs="Arial"/>
                <w:b/>
                <w:bCs/>
                <w:kern w:val="1"/>
                <w:sz w:val="22"/>
                <w:szCs w:val="22"/>
                <w:lang w:val="en-US"/>
              </w:rPr>
            </w:pPr>
          </w:p>
          <w:p w:rsidR="00B57930" w:rsidRPr="00C76CD2" w:rsidRDefault="00B57930" w:rsidP="00B57930">
            <w:pPr>
              <w:widowControl w:val="0"/>
              <w:autoSpaceDE w:val="0"/>
              <w:autoSpaceDN w:val="0"/>
              <w:adjustRightInd w:val="0"/>
              <w:contextualSpacing/>
              <w:rPr>
                <w:rFonts w:ascii="Arial" w:hAnsi="Arial" w:cs="Arial"/>
                <w:b/>
                <w:bCs/>
                <w:kern w:val="1"/>
                <w:sz w:val="22"/>
                <w:szCs w:val="22"/>
                <w:lang w:val="en-US"/>
              </w:rPr>
            </w:pPr>
            <w:r w:rsidRPr="00C76CD2">
              <w:rPr>
                <w:rFonts w:ascii="Arial" w:hAnsi="Arial" w:cs="Arial"/>
                <w:b/>
                <w:bCs/>
                <w:kern w:val="1"/>
                <w:sz w:val="22"/>
                <w:szCs w:val="22"/>
                <w:lang w:val="en-US"/>
              </w:rPr>
              <w:t>Human rights definition:</w:t>
            </w:r>
          </w:p>
          <w:p w:rsidR="00B57930" w:rsidRPr="00C76CD2" w:rsidRDefault="00B57930" w:rsidP="00B57930">
            <w:pPr>
              <w:widowControl w:val="0"/>
              <w:autoSpaceDE w:val="0"/>
              <w:autoSpaceDN w:val="0"/>
              <w:adjustRightInd w:val="0"/>
              <w:contextualSpacing/>
              <w:rPr>
                <w:rFonts w:ascii="Arial" w:hAnsi="Arial" w:cs="Arial"/>
                <w:b/>
                <w:bCs/>
                <w:kern w:val="1"/>
                <w:sz w:val="22"/>
                <w:szCs w:val="22"/>
                <w:lang w:val="en-US"/>
              </w:rPr>
            </w:pPr>
          </w:p>
          <w:p w:rsidR="00B57930" w:rsidRPr="00B57930" w:rsidRDefault="00B57930" w:rsidP="00B57930">
            <w:pPr>
              <w:widowControl w:val="0"/>
              <w:autoSpaceDE w:val="0"/>
              <w:autoSpaceDN w:val="0"/>
              <w:adjustRightInd w:val="0"/>
              <w:contextualSpacing/>
              <w:rPr>
                <w:rFonts w:ascii="Arial" w:hAnsi="Arial" w:cs="Arial"/>
                <w:kern w:val="1"/>
                <w:sz w:val="22"/>
                <w:szCs w:val="22"/>
                <w:lang w:val="en-US"/>
              </w:rPr>
            </w:pPr>
            <w:r w:rsidRPr="00C76CD2">
              <w:rPr>
                <w:rFonts w:ascii="Arial" w:hAnsi="Arial" w:cs="Arial"/>
                <w:b/>
                <w:bCs/>
                <w:kern w:val="1"/>
                <w:sz w:val="22"/>
                <w:szCs w:val="22"/>
                <w:lang w:val="en-US"/>
              </w:rPr>
              <w:t>Human:</w:t>
            </w:r>
            <w:r w:rsidRPr="00C76CD2">
              <w:rPr>
                <w:rFonts w:ascii="Arial" w:hAnsi="Arial" w:cs="Arial"/>
                <w:b/>
                <w:kern w:val="1"/>
                <w:sz w:val="22"/>
                <w:szCs w:val="22"/>
                <w:lang w:val="en-US"/>
              </w:rPr>
              <w:t xml:space="preserve"> </w:t>
            </w:r>
            <w:r w:rsidRPr="00B57930">
              <w:rPr>
                <w:rFonts w:ascii="Arial" w:hAnsi="Arial" w:cs="Arial"/>
                <w:kern w:val="1"/>
                <w:sz w:val="22"/>
                <w:szCs w:val="22"/>
                <w:lang w:val="en-US"/>
              </w:rPr>
              <w:t xml:space="preserve">A </w:t>
            </w:r>
            <w:r w:rsidR="005B0E64">
              <w:rPr>
                <w:rFonts w:ascii="Arial" w:hAnsi="Arial" w:cs="Arial"/>
                <w:kern w:val="1"/>
                <w:sz w:val="22"/>
                <w:szCs w:val="22"/>
                <w:lang w:val="en-US"/>
              </w:rPr>
              <w:t xml:space="preserve">human being, </w:t>
            </w:r>
            <w:r w:rsidRPr="00B57930">
              <w:rPr>
                <w:rFonts w:ascii="Arial" w:hAnsi="Arial" w:cs="Arial"/>
                <w:kern w:val="1"/>
                <w:sz w:val="22"/>
                <w:szCs w:val="22"/>
                <w:lang w:val="en-US"/>
              </w:rPr>
              <w:t>man, woman or child.</w:t>
            </w:r>
          </w:p>
          <w:p w:rsidR="00B57930" w:rsidRPr="00C76CD2" w:rsidRDefault="00B57930" w:rsidP="00B57930">
            <w:pPr>
              <w:widowControl w:val="0"/>
              <w:autoSpaceDE w:val="0"/>
              <w:autoSpaceDN w:val="0"/>
              <w:adjustRightInd w:val="0"/>
              <w:contextualSpacing/>
              <w:rPr>
                <w:rFonts w:ascii="Arial" w:hAnsi="Arial" w:cs="Arial"/>
                <w:b/>
                <w:kern w:val="1"/>
                <w:sz w:val="22"/>
                <w:szCs w:val="22"/>
                <w:lang w:val="en-US"/>
              </w:rPr>
            </w:pPr>
          </w:p>
          <w:p w:rsidR="00B57930" w:rsidRPr="00B57930" w:rsidRDefault="00B57930" w:rsidP="00B57930">
            <w:pPr>
              <w:widowControl w:val="0"/>
              <w:autoSpaceDE w:val="0"/>
              <w:autoSpaceDN w:val="0"/>
              <w:adjustRightInd w:val="0"/>
              <w:contextualSpacing/>
              <w:rPr>
                <w:rFonts w:ascii="Arial" w:hAnsi="Arial" w:cs="Arial"/>
                <w:kern w:val="1"/>
                <w:sz w:val="22"/>
                <w:szCs w:val="22"/>
                <w:lang w:val="en-US"/>
              </w:rPr>
            </w:pPr>
            <w:r w:rsidRPr="00C76CD2">
              <w:rPr>
                <w:rFonts w:ascii="Arial" w:hAnsi="Arial" w:cs="Arial"/>
                <w:b/>
                <w:bCs/>
                <w:kern w:val="1"/>
                <w:sz w:val="22"/>
                <w:szCs w:val="22"/>
                <w:lang w:val="en-US"/>
              </w:rPr>
              <w:t xml:space="preserve">Rights: </w:t>
            </w:r>
            <w:r w:rsidRPr="00B57930">
              <w:rPr>
                <w:rFonts w:ascii="Arial" w:hAnsi="Arial" w:cs="Arial"/>
                <w:kern w:val="1"/>
                <w:sz w:val="22"/>
                <w:szCs w:val="22"/>
                <w:lang w:val="en-US"/>
              </w:rPr>
              <w:t>Things to which you are entitled or allowed; freedoms that are guaranteed.</w:t>
            </w:r>
          </w:p>
          <w:p w:rsidR="00B57930" w:rsidRPr="00C76CD2" w:rsidRDefault="00B57930" w:rsidP="00B57930">
            <w:pPr>
              <w:widowControl w:val="0"/>
              <w:autoSpaceDE w:val="0"/>
              <w:autoSpaceDN w:val="0"/>
              <w:adjustRightInd w:val="0"/>
              <w:contextualSpacing/>
              <w:rPr>
                <w:rFonts w:ascii="Arial" w:hAnsi="Arial" w:cs="Arial"/>
                <w:b/>
                <w:kern w:val="1"/>
                <w:sz w:val="22"/>
                <w:szCs w:val="22"/>
                <w:lang w:val="en-US"/>
              </w:rPr>
            </w:pPr>
          </w:p>
          <w:p w:rsidR="00B57930" w:rsidRDefault="00B57930" w:rsidP="00B57930">
            <w:pPr>
              <w:widowControl w:val="0"/>
              <w:autoSpaceDE w:val="0"/>
              <w:autoSpaceDN w:val="0"/>
              <w:adjustRightInd w:val="0"/>
              <w:contextualSpacing/>
              <w:rPr>
                <w:rFonts w:ascii="Arial" w:hAnsi="Arial" w:cs="Arial"/>
                <w:b/>
                <w:kern w:val="1"/>
                <w:sz w:val="22"/>
                <w:szCs w:val="22"/>
                <w:lang w:val="en-US"/>
              </w:rPr>
            </w:pPr>
            <w:r w:rsidRPr="00C76CD2">
              <w:rPr>
                <w:rFonts w:ascii="Arial" w:hAnsi="Arial" w:cs="Arial"/>
                <w:b/>
                <w:bCs/>
                <w:kern w:val="1"/>
                <w:sz w:val="22"/>
                <w:szCs w:val="22"/>
                <w:lang w:val="en-US"/>
              </w:rPr>
              <w:t xml:space="preserve">Human Rights: </w:t>
            </w:r>
            <w:r w:rsidRPr="00B57930">
              <w:rPr>
                <w:rFonts w:ascii="Arial" w:hAnsi="Arial" w:cs="Arial"/>
                <w:kern w:val="1"/>
                <w:sz w:val="22"/>
                <w:szCs w:val="22"/>
                <w:lang w:val="en-US"/>
              </w:rPr>
              <w:t>The rights you have simply because you are huma</w:t>
            </w:r>
            <w:r>
              <w:rPr>
                <w:rFonts w:ascii="Arial" w:hAnsi="Arial" w:cs="Arial"/>
                <w:kern w:val="1"/>
                <w:sz w:val="22"/>
                <w:szCs w:val="22"/>
                <w:lang w:val="en-US"/>
              </w:rPr>
              <w:t>n</w:t>
            </w:r>
          </w:p>
          <w:p w:rsidR="00B57930" w:rsidRDefault="00B57930" w:rsidP="00851B73">
            <w:pPr>
              <w:widowControl w:val="0"/>
              <w:autoSpaceDE w:val="0"/>
              <w:autoSpaceDN w:val="0"/>
              <w:adjustRightInd w:val="0"/>
              <w:contextualSpacing/>
              <w:rPr>
                <w:rFonts w:ascii="Arial" w:hAnsi="Arial" w:cs="Arial"/>
                <w:b/>
                <w:bCs/>
                <w:kern w:val="1"/>
                <w:sz w:val="22"/>
                <w:szCs w:val="22"/>
                <w:lang w:val="en-US"/>
              </w:rPr>
            </w:pPr>
          </w:p>
          <w:p w:rsidR="00B57930" w:rsidRDefault="00B57930" w:rsidP="00851B73">
            <w:pPr>
              <w:widowControl w:val="0"/>
              <w:autoSpaceDE w:val="0"/>
              <w:autoSpaceDN w:val="0"/>
              <w:adjustRightInd w:val="0"/>
              <w:contextualSpacing/>
              <w:rPr>
                <w:rFonts w:ascii="Arial" w:hAnsi="Arial" w:cs="Arial"/>
                <w:b/>
                <w:bCs/>
                <w:kern w:val="1"/>
                <w:sz w:val="22"/>
                <w:szCs w:val="22"/>
                <w:lang w:val="en-US"/>
              </w:rPr>
            </w:pPr>
          </w:p>
          <w:p w:rsidR="00B57930" w:rsidRDefault="00B57930" w:rsidP="00851B73">
            <w:pPr>
              <w:widowControl w:val="0"/>
              <w:autoSpaceDE w:val="0"/>
              <w:autoSpaceDN w:val="0"/>
              <w:adjustRightInd w:val="0"/>
              <w:contextualSpacing/>
              <w:rPr>
                <w:rFonts w:ascii="Arial" w:hAnsi="Arial" w:cs="Arial"/>
                <w:b/>
                <w:bCs/>
                <w:kern w:val="1"/>
                <w:sz w:val="22"/>
                <w:szCs w:val="22"/>
                <w:lang w:val="en-US"/>
              </w:rPr>
            </w:pPr>
          </w:p>
          <w:p w:rsidR="00B57930" w:rsidRDefault="00B57930" w:rsidP="00851B73">
            <w:pPr>
              <w:widowControl w:val="0"/>
              <w:autoSpaceDE w:val="0"/>
              <w:autoSpaceDN w:val="0"/>
              <w:adjustRightInd w:val="0"/>
              <w:contextualSpacing/>
              <w:rPr>
                <w:rFonts w:ascii="Arial" w:hAnsi="Arial" w:cs="Arial"/>
                <w:b/>
                <w:bCs/>
                <w:kern w:val="1"/>
                <w:sz w:val="22"/>
                <w:szCs w:val="22"/>
                <w:lang w:val="en-US"/>
              </w:rPr>
            </w:pPr>
          </w:p>
          <w:p w:rsidR="00B57930" w:rsidRDefault="00B57930" w:rsidP="00851B73">
            <w:pPr>
              <w:widowControl w:val="0"/>
              <w:autoSpaceDE w:val="0"/>
              <w:autoSpaceDN w:val="0"/>
              <w:adjustRightInd w:val="0"/>
              <w:contextualSpacing/>
              <w:rPr>
                <w:rFonts w:ascii="Arial" w:hAnsi="Arial" w:cs="Arial"/>
                <w:b/>
                <w:bCs/>
                <w:kern w:val="1"/>
                <w:sz w:val="22"/>
                <w:szCs w:val="22"/>
                <w:lang w:val="en-US"/>
              </w:rPr>
            </w:pPr>
          </w:p>
          <w:p w:rsidR="0070284C" w:rsidRDefault="00B57930" w:rsidP="00B57930">
            <w:pPr>
              <w:widowControl w:val="0"/>
              <w:autoSpaceDE w:val="0"/>
              <w:autoSpaceDN w:val="0"/>
              <w:adjustRightInd w:val="0"/>
              <w:contextualSpacing/>
              <w:rPr>
                <w:ins w:id="17" w:author="Terada Saori" w:date="2013-03-20T19:42:00Z"/>
                <w:rFonts w:ascii="Arial" w:hAnsi="Arial" w:cs="Arial"/>
                <w:b/>
                <w:bCs/>
                <w:kern w:val="1"/>
                <w:sz w:val="22"/>
                <w:szCs w:val="22"/>
                <w:lang w:val="en-US"/>
              </w:rPr>
            </w:pPr>
            <w:r>
              <w:rPr>
                <w:rFonts w:ascii="Arial" w:hAnsi="Arial" w:cs="Arial"/>
                <w:b/>
                <w:bCs/>
                <w:kern w:val="1"/>
                <w:sz w:val="22"/>
                <w:szCs w:val="22"/>
                <w:lang w:val="en-US"/>
              </w:rPr>
              <w:t xml:space="preserve">Click here to </w:t>
            </w:r>
            <w:r w:rsidR="001E7CFE">
              <w:rPr>
                <w:rFonts w:ascii="Arial" w:hAnsi="Arial" w:cs="Arial"/>
                <w:b/>
                <w:bCs/>
                <w:kern w:val="1"/>
                <w:sz w:val="22"/>
                <w:szCs w:val="22"/>
                <w:lang w:val="en-US"/>
              </w:rPr>
              <w:t>see</w:t>
            </w:r>
            <w:r>
              <w:rPr>
                <w:rFonts w:ascii="Arial" w:hAnsi="Arial" w:cs="Arial"/>
                <w:b/>
                <w:bCs/>
                <w:kern w:val="1"/>
                <w:sz w:val="22"/>
                <w:szCs w:val="22"/>
                <w:lang w:val="en-US"/>
              </w:rPr>
              <w:t xml:space="preserve"> the fundamental rights and freedoms a</w:t>
            </w:r>
            <w:r w:rsidR="00851B73">
              <w:rPr>
                <w:rFonts w:ascii="Arial" w:hAnsi="Arial" w:cs="Arial"/>
                <w:b/>
                <w:bCs/>
                <w:kern w:val="1"/>
                <w:sz w:val="22"/>
                <w:szCs w:val="22"/>
                <w:lang w:val="en-US"/>
              </w:rPr>
              <w:t xml:space="preserve">ccording the Universal Declaration of Human Rights </w:t>
            </w:r>
            <w:ins w:id="18" w:author="Terada Saori" w:date="2013-03-20T19:42:00Z">
              <w:r w:rsidR="0070284C">
                <w:rPr>
                  <w:rFonts w:ascii="Arial" w:hAnsi="Arial" w:cs="Arial"/>
                  <w:b/>
                  <w:bCs/>
                  <w:kern w:val="1"/>
                  <w:sz w:val="22"/>
                  <w:szCs w:val="22"/>
                  <w:lang w:val="en-US"/>
                </w:rPr>
                <w:t>completed by t</w:t>
              </w:r>
            </w:ins>
            <w:ins w:id="19" w:author="Terada Saori" w:date="2013-04-03T15:19:00Z">
              <w:r w:rsidR="00F22666">
                <w:rPr>
                  <w:rFonts w:ascii="Arial" w:hAnsi="Arial" w:cs="Arial"/>
                  <w:b/>
                  <w:bCs/>
                  <w:kern w:val="1"/>
                  <w:sz w:val="22"/>
                  <w:szCs w:val="22"/>
                  <w:lang w:val="en-US"/>
                </w:rPr>
                <w:t xml:space="preserve">he </w:t>
              </w:r>
              <w:proofErr w:type="spellStart"/>
              <w:r w:rsidR="00F22666">
                <w:rPr>
                  <w:rFonts w:ascii="Arial" w:hAnsi="Arial" w:cs="Arial"/>
                  <w:b/>
                  <w:bCs/>
                  <w:kern w:val="1"/>
                  <w:sz w:val="22"/>
                  <w:szCs w:val="22"/>
                  <w:lang w:val="en-US"/>
                </w:rPr>
                <w:t>C</w:t>
              </w:r>
            </w:ins>
            <w:ins w:id="20" w:author="Terada Saori" w:date="2013-03-20T19:42:00Z">
              <w:r w:rsidR="0070284C">
                <w:rPr>
                  <w:rFonts w:ascii="Arial" w:hAnsi="Arial" w:cs="Arial"/>
                  <w:b/>
                  <w:bCs/>
                  <w:kern w:val="1"/>
                  <w:sz w:val="22"/>
                  <w:szCs w:val="22"/>
                  <w:lang w:val="en-US"/>
                </w:rPr>
                <w:t>on</w:t>
              </w:r>
              <w:r w:rsidR="00F22666">
                <w:rPr>
                  <w:rFonts w:ascii="Arial" w:hAnsi="Arial" w:cs="Arial"/>
                  <w:b/>
                  <w:bCs/>
                  <w:kern w:val="1"/>
                  <w:sz w:val="22"/>
                  <w:szCs w:val="22"/>
                  <w:lang w:val="en-US"/>
                </w:rPr>
                <w:t>venants</w:t>
              </w:r>
              <w:proofErr w:type="spellEnd"/>
              <w:r w:rsidR="00F22666">
                <w:rPr>
                  <w:rFonts w:ascii="Arial" w:hAnsi="Arial" w:cs="Arial"/>
                  <w:b/>
                  <w:bCs/>
                  <w:kern w:val="1"/>
                  <w:sz w:val="22"/>
                  <w:szCs w:val="22"/>
                  <w:lang w:val="en-US"/>
                </w:rPr>
                <w:t xml:space="preserve"> on </w:t>
              </w:r>
            </w:ins>
            <w:ins w:id="21" w:author="Terada Saori" w:date="2013-04-03T15:19:00Z">
              <w:r w:rsidR="00F22666">
                <w:rPr>
                  <w:rFonts w:ascii="Arial" w:hAnsi="Arial" w:cs="Arial"/>
                  <w:b/>
                  <w:bCs/>
                  <w:kern w:val="1"/>
                  <w:sz w:val="22"/>
                  <w:szCs w:val="22"/>
                  <w:lang w:val="en-US"/>
                </w:rPr>
                <w:t>C</w:t>
              </w:r>
            </w:ins>
            <w:ins w:id="22" w:author="Terada Saori" w:date="2013-03-20T19:42:00Z">
              <w:r w:rsidR="00F22666">
                <w:rPr>
                  <w:rFonts w:ascii="Arial" w:hAnsi="Arial" w:cs="Arial"/>
                  <w:b/>
                  <w:bCs/>
                  <w:kern w:val="1"/>
                  <w:sz w:val="22"/>
                  <w:szCs w:val="22"/>
                  <w:lang w:val="en-US"/>
                </w:rPr>
                <w:t xml:space="preserve">ivil and </w:t>
              </w:r>
            </w:ins>
            <w:ins w:id="23" w:author="Terada Saori" w:date="2013-04-03T15:19:00Z">
              <w:r w:rsidR="00F22666">
                <w:rPr>
                  <w:rFonts w:ascii="Arial" w:hAnsi="Arial" w:cs="Arial"/>
                  <w:b/>
                  <w:bCs/>
                  <w:kern w:val="1"/>
                  <w:sz w:val="22"/>
                  <w:szCs w:val="22"/>
                  <w:lang w:val="en-US"/>
                </w:rPr>
                <w:t>P</w:t>
              </w:r>
            </w:ins>
            <w:ins w:id="24" w:author="Terada Saori" w:date="2013-03-20T19:42:00Z">
              <w:r w:rsidR="00F22666">
                <w:rPr>
                  <w:rFonts w:ascii="Arial" w:hAnsi="Arial" w:cs="Arial"/>
                  <w:b/>
                  <w:bCs/>
                  <w:kern w:val="1"/>
                  <w:sz w:val="22"/>
                  <w:szCs w:val="22"/>
                  <w:lang w:val="en-US"/>
                </w:rPr>
                <w:t xml:space="preserve">olitical </w:t>
              </w:r>
            </w:ins>
            <w:ins w:id="25" w:author="Terada Saori" w:date="2013-04-03T15:19:00Z">
              <w:r w:rsidR="00F22666">
                <w:rPr>
                  <w:rFonts w:ascii="Arial" w:hAnsi="Arial" w:cs="Arial"/>
                  <w:b/>
                  <w:bCs/>
                  <w:kern w:val="1"/>
                  <w:sz w:val="22"/>
                  <w:szCs w:val="22"/>
                  <w:lang w:val="en-US"/>
                </w:rPr>
                <w:t>R</w:t>
              </w:r>
            </w:ins>
            <w:ins w:id="26" w:author="Terada Saori" w:date="2013-03-20T19:42:00Z">
              <w:r w:rsidR="0070284C">
                <w:rPr>
                  <w:rFonts w:ascii="Arial" w:hAnsi="Arial" w:cs="Arial"/>
                  <w:b/>
                  <w:bCs/>
                  <w:kern w:val="1"/>
                  <w:sz w:val="22"/>
                  <w:szCs w:val="22"/>
                  <w:lang w:val="en-US"/>
                </w:rPr>
                <w:t xml:space="preserve">ights, and </w:t>
              </w:r>
            </w:ins>
            <w:ins w:id="27" w:author="Terada Saori" w:date="2013-04-03T15:19:00Z">
              <w:r w:rsidR="00F22666">
                <w:rPr>
                  <w:rFonts w:ascii="Arial" w:hAnsi="Arial" w:cs="Arial"/>
                  <w:b/>
                  <w:bCs/>
                  <w:kern w:val="1"/>
                  <w:sz w:val="22"/>
                  <w:szCs w:val="22"/>
                  <w:lang w:val="en-US"/>
                </w:rPr>
                <w:t xml:space="preserve">the </w:t>
              </w:r>
              <w:proofErr w:type="spellStart"/>
              <w:r w:rsidR="00F22666">
                <w:rPr>
                  <w:rFonts w:ascii="Arial" w:hAnsi="Arial" w:cs="Arial"/>
                  <w:b/>
                  <w:bCs/>
                  <w:kern w:val="1"/>
                  <w:sz w:val="22"/>
                  <w:szCs w:val="22"/>
                  <w:lang w:val="en-US"/>
                </w:rPr>
                <w:t>Convenant</w:t>
              </w:r>
              <w:proofErr w:type="spellEnd"/>
              <w:r w:rsidR="00F22666">
                <w:rPr>
                  <w:rFonts w:ascii="Arial" w:hAnsi="Arial" w:cs="Arial"/>
                  <w:b/>
                  <w:bCs/>
                  <w:kern w:val="1"/>
                  <w:sz w:val="22"/>
                  <w:szCs w:val="22"/>
                  <w:lang w:val="en-US"/>
                </w:rPr>
                <w:t xml:space="preserve"> on E</w:t>
              </w:r>
            </w:ins>
            <w:ins w:id="28" w:author="Terada Saori" w:date="2013-03-20T19:42:00Z">
              <w:r w:rsidR="0070284C">
                <w:rPr>
                  <w:rFonts w:ascii="Arial" w:hAnsi="Arial" w:cs="Arial"/>
                  <w:b/>
                  <w:bCs/>
                  <w:kern w:val="1"/>
                  <w:sz w:val="22"/>
                  <w:szCs w:val="22"/>
                  <w:lang w:val="en-US"/>
                </w:rPr>
                <w:t xml:space="preserve">conomic, </w:t>
              </w:r>
            </w:ins>
            <w:ins w:id="29" w:author="Terada Saori" w:date="2013-04-03T15:19:00Z">
              <w:r w:rsidR="00F22666">
                <w:rPr>
                  <w:rFonts w:ascii="Arial" w:hAnsi="Arial" w:cs="Arial"/>
                  <w:b/>
                  <w:bCs/>
                  <w:kern w:val="1"/>
                  <w:sz w:val="22"/>
                  <w:szCs w:val="22"/>
                  <w:lang w:val="en-US"/>
                </w:rPr>
                <w:t>S</w:t>
              </w:r>
            </w:ins>
            <w:ins w:id="30" w:author="Terada Saori" w:date="2013-03-20T19:42:00Z">
              <w:r w:rsidR="0070284C">
                <w:rPr>
                  <w:rFonts w:ascii="Arial" w:hAnsi="Arial" w:cs="Arial"/>
                  <w:b/>
                  <w:bCs/>
                  <w:kern w:val="1"/>
                  <w:sz w:val="22"/>
                  <w:szCs w:val="22"/>
                  <w:lang w:val="en-US"/>
                </w:rPr>
                <w:t xml:space="preserve">ocial and </w:t>
              </w:r>
            </w:ins>
            <w:ins w:id="31" w:author="Terada Saori" w:date="2013-04-03T15:19:00Z">
              <w:r w:rsidR="00F22666">
                <w:rPr>
                  <w:rFonts w:ascii="Arial" w:hAnsi="Arial" w:cs="Arial"/>
                  <w:b/>
                  <w:bCs/>
                  <w:kern w:val="1"/>
                  <w:sz w:val="22"/>
                  <w:szCs w:val="22"/>
                  <w:lang w:val="en-US"/>
                </w:rPr>
                <w:t>C</w:t>
              </w:r>
            </w:ins>
            <w:ins w:id="32" w:author="Terada Saori" w:date="2013-03-20T19:42:00Z">
              <w:r w:rsidR="0070284C">
                <w:rPr>
                  <w:rFonts w:ascii="Arial" w:hAnsi="Arial" w:cs="Arial"/>
                  <w:b/>
                  <w:bCs/>
                  <w:kern w:val="1"/>
                  <w:sz w:val="22"/>
                  <w:szCs w:val="22"/>
                  <w:lang w:val="en-US"/>
                </w:rPr>
                <w:t xml:space="preserve">ultural </w:t>
              </w:r>
            </w:ins>
            <w:ins w:id="33" w:author="Terada Saori" w:date="2013-04-03T15:19:00Z">
              <w:r w:rsidR="00F22666">
                <w:rPr>
                  <w:rFonts w:ascii="Arial" w:hAnsi="Arial" w:cs="Arial"/>
                  <w:b/>
                  <w:bCs/>
                  <w:kern w:val="1"/>
                  <w:sz w:val="22"/>
                  <w:szCs w:val="22"/>
                  <w:lang w:val="en-US"/>
                </w:rPr>
                <w:t>R</w:t>
              </w:r>
            </w:ins>
            <w:ins w:id="34" w:author="Terada Saori" w:date="2013-03-20T19:42:00Z">
              <w:r w:rsidR="0070284C">
                <w:rPr>
                  <w:rFonts w:ascii="Arial" w:hAnsi="Arial" w:cs="Arial"/>
                  <w:b/>
                  <w:bCs/>
                  <w:kern w:val="1"/>
                  <w:sz w:val="22"/>
                  <w:szCs w:val="22"/>
                  <w:lang w:val="en-US"/>
                </w:rPr>
                <w:t>ights.</w:t>
              </w:r>
            </w:ins>
          </w:p>
          <w:p w:rsidR="00A61505" w:rsidRDefault="0070284C" w:rsidP="00B57930">
            <w:pPr>
              <w:widowControl w:val="0"/>
              <w:autoSpaceDE w:val="0"/>
              <w:autoSpaceDN w:val="0"/>
              <w:adjustRightInd w:val="0"/>
              <w:contextualSpacing/>
              <w:rPr>
                <w:rFonts w:ascii="Arial" w:hAnsi="Arial" w:cs="Arial"/>
                <w:b/>
                <w:kern w:val="1"/>
                <w:sz w:val="22"/>
                <w:szCs w:val="22"/>
                <w:lang w:val="en-US"/>
              </w:rPr>
            </w:pPr>
            <w:ins w:id="35" w:author="Terada Saori" w:date="2013-03-20T19:42:00Z">
              <w:r>
                <w:rPr>
                  <w:rFonts w:ascii="Arial" w:hAnsi="Arial" w:cs="Arial"/>
                  <w:b/>
                  <w:bCs/>
                  <w:kern w:val="1"/>
                  <w:sz w:val="22"/>
                  <w:szCs w:val="22"/>
                  <w:lang w:val="en-US"/>
                </w:rPr>
                <w:t xml:space="preserve">Some rights </w:t>
              </w:r>
            </w:ins>
            <w:ins w:id="36" w:author="Terada Saori" w:date="2013-03-20T19:49:00Z">
              <w:r>
                <w:rPr>
                  <w:rFonts w:ascii="Arial" w:hAnsi="Arial" w:cs="Arial"/>
                  <w:b/>
                  <w:bCs/>
                  <w:kern w:val="1"/>
                  <w:sz w:val="22"/>
                  <w:szCs w:val="22"/>
                  <w:lang w:val="en-US"/>
                </w:rPr>
                <w:t>have evolved since the UDHR and the covenants as right to water and sanitation</w:t>
              </w:r>
            </w:ins>
            <w:ins w:id="37" w:author="Terada Saori" w:date="2013-03-20T19:42:00Z">
              <w:r>
                <w:rPr>
                  <w:rFonts w:ascii="Arial" w:hAnsi="Arial" w:cs="Arial"/>
                  <w:b/>
                  <w:bCs/>
                  <w:kern w:val="1"/>
                  <w:sz w:val="22"/>
                  <w:szCs w:val="22"/>
                  <w:lang w:val="en-US"/>
                </w:rPr>
                <w:t xml:space="preserve"> </w:t>
              </w:r>
            </w:ins>
            <w:r w:rsidR="00B57930">
              <w:rPr>
                <w:rFonts w:ascii="Arial" w:hAnsi="Arial" w:cs="Arial"/>
                <w:b/>
                <w:bCs/>
                <w:kern w:val="1"/>
                <w:sz w:val="22"/>
                <w:szCs w:val="22"/>
                <w:lang w:val="en-US"/>
              </w:rPr>
              <w:t>(PDF document)</w:t>
            </w:r>
          </w:p>
          <w:p w:rsidR="00AC7F59" w:rsidRDefault="00AC7F59" w:rsidP="001B058C">
            <w:pPr>
              <w:widowControl w:val="0"/>
              <w:autoSpaceDE w:val="0"/>
              <w:autoSpaceDN w:val="0"/>
              <w:adjustRightInd w:val="0"/>
              <w:contextualSpacing/>
              <w:rPr>
                <w:rFonts w:ascii="Arial" w:hAnsi="Arial" w:cs="Arial"/>
                <w:b/>
                <w:kern w:val="1"/>
                <w:sz w:val="22"/>
                <w:szCs w:val="22"/>
                <w:lang w:val="en-US"/>
              </w:rPr>
            </w:pPr>
          </w:p>
          <w:tbl>
            <w:tblPr>
              <w:tblW w:w="11920" w:type="dxa"/>
              <w:tblBorders>
                <w:top w:val="nil"/>
                <w:left w:val="nil"/>
                <w:right w:val="nil"/>
              </w:tblBorders>
              <w:tblLayout w:type="fixed"/>
              <w:tblLook w:val="0000" w:firstRow="0" w:lastRow="0" w:firstColumn="0" w:lastColumn="0" w:noHBand="0" w:noVBand="0"/>
            </w:tblPr>
            <w:tblGrid>
              <w:gridCol w:w="1724"/>
              <w:gridCol w:w="10196"/>
            </w:tblGrid>
            <w:tr w:rsidR="00851B73" w:rsidRPr="00B57930">
              <w:tc>
                <w:tcPr>
                  <w:tcW w:w="166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Article 1</w:t>
                  </w:r>
                </w:p>
              </w:tc>
              <w:tc>
                <w:tcPr>
                  <w:tcW w:w="982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Right to Equality</w:t>
                  </w:r>
                </w:p>
              </w:tc>
            </w:tr>
            <w:tr w:rsidR="00851B73" w:rsidRPr="00B57930">
              <w:tblPrEx>
                <w:tblBorders>
                  <w:top w:val="none" w:sz="0" w:space="0" w:color="auto"/>
                </w:tblBorders>
              </w:tblPrEx>
              <w:tc>
                <w:tcPr>
                  <w:tcW w:w="166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Article 2</w:t>
                  </w:r>
                </w:p>
              </w:tc>
              <w:tc>
                <w:tcPr>
                  <w:tcW w:w="982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Freedom from Discrimination</w:t>
                  </w:r>
                </w:p>
              </w:tc>
            </w:tr>
            <w:tr w:rsidR="00851B73" w:rsidRPr="00A86059">
              <w:tblPrEx>
                <w:tblBorders>
                  <w:top w:val="none" w:sz="0" w:space="0" w:color="auto"/>
                </w:tblBorders>
              </w:tblPrEx>
              <w:tc>
                <w:tcPr>
                  <w:tcW w:w="166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Article 3</w:t>
                  </w:r>
                </w:p>
              </w:tc>
              <w:tc>
                <w:tcPr>
                  <w:tcW w:w="982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Right to Life, Liberty, Personal Security</w:t>
                  </w:r>
                </w:p>
              </w:tc>
            </w:tr>
            <w:tr w:rsidR="00851B73" w:rsidRPr="00B57930">
              <w:tblPrEx>
                <w:tblBorders>
                  <w:top w:val="none" w:sz="0" w:space="0" w:color="auto"/>
                </w:tblBorders>
              </w:tblPrEx>
              <w:tc>
                <w:tcPr>
                  <w:tcW w:w="166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Article 4</w:t>
                  </w:r>
                </w:p>
              </w:tc>
              <w:tc>
                <w:tcPr>
                  <w:tcW w:w="982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Freedom from Slavery</w:t>
                  </w:r>
                </w:p>
              </w:tc>
            </w:tr>
            <w:tr w:rsidR="00851B73" w:rsidRPr="00A86059">
              <w:tblPrEx>
                <w:tblBorders>
                  <w:top w:val="none" w:sz="0" w:space="0" w:color="auto"/>
                </w:tblBorders>
              </w:tblPrEx>
              <w:tc>
                <w:tcPr>
                  <w:tcW w:w="166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Article 5</w:t>
                  </w:r>
                </w:p>
              </w:tc>
              <w:tc>
                <w:tcPr>
                  <w:tcW w:w="982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Freedom from Torture and Degrading Treatment</w:t>
                  </w:r>
                </w:p>
              </w:tc>
            </w:tr>
            <w:tr w:rsidR="00851B73" w:rsidRPr="00A86059">
              <w:tblPrEx>
                <w:tblBorders>
                  <w:top w:val="none" w:sz="0" w:space="0" w:color="auto"/>
                </w:tblBorders>
              </w:tblPrEx>
              <w:tc>
                <w:tcPr>
                  <w:tcW w:w="166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Article 6</w:t>
                  </w:r>
                </w:p>
              </w:tc>
              <w:tc>
                <w:tcPr>
                  <w:tcW w:w="982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Right to Recognition as a Person before the Law</w:t>
                  </w:r>
                </w:p>
              </w:tc>
            </w:tr>
            <w:tr w:rsidR="00851B73" w:rsidRPr="00A86059">
              <w:tblPrEx>
                <w:tblBorders>
                  <w:top w:val="none" w:sz="0" w:space="0" w:color="auto"/>
                </w:tblBorders>
              </w:tblPrEx>
              <w:tc>
                <w:tcPr>
                  <w:tcW w:w="166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Article 7</w:t>
                  </w:r>
                </w:p>
              </w:tc>
              <w:tc>
                <w:tcPr>
                  <w:tcW w:w="982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Right to Equality before the Law</w:t>
                  </w:r>
                </w:p>
              </w:tc>
            </w:tr>
            <w:tr w:rsidR="00851B73" w:rsidRPr="00A86059">
              <w:tblPrEx>
                <w:tblBorders>
                  <w:top w:val="none" w:sz="0" w:space="0" w:color="auto"/>
                </w:tblBorders>
              </w:tblPrEx>
              <w:tc>
                <w:tcPr>
                  <w:tcW w:w="166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Article 8</w:t>
                  </w:r>
                </w:p>
              </w:tc>
              <w:tc>
                <w:tcPr>
                  <w:tcW w:w="982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Right to Remedy by Competent Tribunal</w:t>
                  </w:r>
                </w:p>
              </w:tc>
            </w:tr>
            <w:tr w:rsidR="00851B73" w:rsidRPr="00A86059">
              <w:tblPrEx>
                <w:tblBorders>
                  <w:top w:val="none" w:sz="0" w:space="0" w:color="auto"/>
                </w:tblBorders>
              </w:tblPrEx>
              <w:tc>
                <w:tcPr>
                  <w:tcW w:w="166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Article 9</w:t>
                  </w:r>
                </w:p>
              </w:tc>
              <w:tc>
                <w:tcPr>
                  <w:tcW w:w="982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Freedom from Arbitrary Arrest and Exile</w:t>
                  </w:r>
                </w:p>
              </w:tc>
            </w:tr>
            <w:tr w:rsidR="00851B73" w:rsidRPr="00A86059">
              <w:tblPrEx>
                <w:tblBorders>
                  <w:top w:val="none" w:sz="0" w:space="0" w:color="auto"/>
                </w:tblBorders>
              </w:tblPrEx>
              <w:tc>
                <w:tcPr>
                  <w:tcW w:w="166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Article 10</w:t>
                  </w:r>
                </w:p>
              </w:tc>
              <w:tc>
                <w:tcPr>
                  <w:tcW w:w="982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Right to Fair Public Hearing</w:t>
                  </w:r>
                </w:p>
              </w:tc>
            </w:tr>
            <w:tr w:rsidR="00851B73" w:rsidRPr="00A86059">
              <w:tblPrEx>
                <w:tblBorders>
                  <w:top w:val="none" w:sz="0" w:space="0" w:color="auto"/>
                </w:tblBorders>
              </w:tblPrEx>
              <w:tc>
                <w:tcPr>
                  <w:tcW w:w="166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Article 11</w:t>
                  </w:r>
                </w:p>
              </w:tc>
              <w:tc>
                <w:tcPr>
                  <w:tcW w:w="982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Right to be Considered Innocent until Proven Guilty</w:t>
                  </w:r>
                </w:p>
              </w:tc>
            </w:tr>
            <w:tr w:rsidR="00851B73" w:rsidRPr="00B57930">
              <w:tblPrEx>
                <w:tblBorders>
                  <w:top w:val="none" w:sz="0" w:space="0" w:color="auto"/>
                </w:tblBorders>
              </w:tblPrEx>
              <w:tc>
                <w:tcPr>
                  <w:tcW w:w="1660" w:type="dxa"/>
                  <w:tcMar>
                    <w:top w:w="80" w:type="nil"/>
                    <w:left w:w="80" w:type="nil"/>
                    <w:bottom w:w="80" w:type="nil"/>
                    <w:right w:w="80" w:type="nil"/>
                  </w:tcMa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Article 12</w:t>
                  </w:r>
                </w:p>
              </w:tc>
              <w:tc>
                <w:tcPr>
                  <w:tcW w:w="9820" w:type="dxa"/>
                  <w:tcMar>
                    <w:top w:w="80" w:type="nil"/>
                    <w:left w:w="80" w:type="nil"/>
                    <w:bottom w:w="80" w:type="nil"/>
                    <w:right w:w="80" w:type="nil"/>
                  </w:tcMar>
                  <w:vAlign w:val="center"/>
                </w:tcPr>
                <w:p w:rsidR="00851B73"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 xml:space="preserve">Freedom from Interference with Privacy, Family, </w:t>
                  </w:r>
                </w:p>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lastRenderedPageBreak/>
                    <w:t>Home and Correspondence</w:t>
                  </w:r>
                </w:p>
              </w:tc>
            </w:tr>
            <w:tr w:rsidR="00851B73" w:rsidRPr="00A86059">
              <w:tblPrEx>
                <w:tblBorders>
                  <w:top w:val="none" w:sz="0" w:space="0" w:color="auto"/>
                </w:tblBorders>
              </w:tblPrEx>
              <w:tc>
                <w:tcPr>
                  <w:tcW w:w="166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lastRenderedPageBreak/>
                    <w:t>Article 13</w:t>
                  </w:r>
                </w:p>
              </w:tc>
              <w:tc>
                <w:tcPr>
                  <w:tcW w:w="982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Right to Free Movement in and out of the Country</w:t>
                  </w:r>
                </w:p>
              </w:tc>
            </w:tr>
            <w:tr w:rsidR="00851B73" w:rsidRPr="00A86059">
              <w:tblPrEx>
                <w:tblBorders>
                  <w:top w:val="none" w:sz="0" w:space="0" w:color="auto"/>
                </w:tblBorders>
              </w:tblPrEx>
              <w:tc>
                <w:tcPr>
                  <w:tcW w:w="166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Article 14</w:t>
                  </w:r>
                </w:p>
              </w:tc>
              <w:tc>
                <w:tcPr>
                  <w:tcW w:w="982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Right to Asylum in other Countries from Persecution</w:t>
                  </w:r>
                </w:p>
              </w:tc>
            </w:tr>
            <w:tr w:rsidR="00851B73" w:rsidRPr="00A86059">
              <w:tblPrEx>
                <w:tblBorders>
                  <w:top w:val="none" w:sz="0" w:space="0" w:color="auto"/>
                </w:tblBorders>
              </w:tblPrEx>
              <w:tc>
                <w:tcPr>
                  <w:tcW w:w="166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Article 15</w:t>
                  </w:r>
                </w:p>
              </w:tc>
              <w:tc>
                <w:tcPr>
                  <w:tcW w:w="982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Right to a Nationality and the Freedom to Change It</w:t>
                  </w:r>
                </w:p>
              </w:tc>
            </w:tr>
            <w:tr w:rsidR="00851B73" w:rsidRPr="00A86059">
              <w:tblPrEx>
                <w:tblBorders>
                  <w:top w:val="none" w:sz="0" w:space="0" w:color="auto"/>
                </w:tblBorders>
              </w:tblPrEx>
              <w:tc>
                <w:tcPr>
                  <w:tcW w:w="166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Article 16</w:t>
                  </w:r>
                </w:p>
              </w:tc>
              <w:tc>
                <w:tcPr>
                  <w:tcW w:w="982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Right to Marriage and Family</w:t>
                  </w:r>
                </w:p>
              </w:tc>
            </w:tr>
            <w:tr w:rsidR="00851B73" w:rsidRPr="00B57930">
              <w:tblPrEx>
                <w:tblBorders>
                  <w:top w:val="none" w:sz="0" w:space="0" w:color="auto"/>
                </w:tblBorders>
              </w:tblPrEx>
              <w:tc>
                <w:tcPr>
                  <w:tcW w:w="166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Article 17</w:t>
                  </w:r>
                </w:p>
              </w:tc>
              <w:tc>
                <w:tcPr>
                  <w:tcW w:w="982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Right to Own Property</w:t>
                  </w:r>
                </w:p>
              </w:tc>
            </w:tr>
            <w:tr w:rsidR="00851B73" w:rsidRPr="00A86059">
              <w:tblPrEx>
                <w:tblBorders>
                  <w:top w:val="none" w:sz="0" w:space="0" w:color="auto"/>
                </w:tblBorders>
              </w:tblPrEx>
              <w:tc>
                <w:tcPr>
                  <w:tcW w:w="166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Article 18</w:t>
                  </w:r>
                </w:p>
              </w:tc>
              <w:tc>
                <w:tcPr>
                  <w:tcW w:w="982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Freedom of Belief and Religion</w:t>
                  </w:r>
                </w:p>
              </w:tc>
            </w:tr>
            <w:tr w:rsidR="00851B73" w:rsidRPr="00A86059">
              <w:tblPrEx>
                <w:tblBorders>
                  <w:top w:val="none" w:sz="0" w:space="0" w:color="auto"/>
                </w:tblBorders>
              </w:tblPrEx>
              <w:tc>
                <w:tcPr>
                  <w:tcW w:w="166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Article 19</w:t>
                  </w:r>
                </w:p>
              </w:tc>
              <w:tc>
                <w:tcPr>
                  <w:tcW w:w="982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Freedom of Opinion and Information</w:t>
                  </w:r>
                </w:p>
              </w:tc>
            </w:tr>
            <w:tr w:rsidR="00851B73" w:rsidRPr="00A86059">
              <w:tblPrEx>
                <w:tblBorders>
                  <w:top w:val="none" w:sz="0" w:space="0" w:color="auto"/>
                </w:tblBorders>
              </w:tblPrEx>
              <w:tc>
                <w:tcPr>
                  <w:tcW w:w="166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Article 20</w:t>
                  </w:r>
                </w:p>
              </w:tc>
              <w:tc>
                <w:tcPr>
                  <w:tcW w:w="982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Right of Peaceful Assembly and Association</w:t>
                  </w:r>
                </w:p>
              </w:tc>
            </w:tr>
            <w:tr w:rsidR="00851B73" w:rsidRPr="00B57930">
              <w:tblPrEx>
                <w:tblBorders>
                  <w:top w:val="none" w:sz="0" w:space="0" w:color="auto"/>
                </w:tblBorders>
              </w:tblPrEx>
              <w:tc>
                <w:tcPr>
                  <w:tcW w:w="166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Article 21</w:t>
                  </w:r>
                </w:p>
              </w:tc>
              <w:tc>
                <w:tcPr>
                  <w:tcW w:w="9820" w:type="dxa"/>
                  <w:tcMar>
                    <w:top w:w="80" w:type="nil"/>
                    <w:left w:w="80" w:type="nil"/>
                    <w:bottom w:w="80" w:type="nil"/>
                    <w:right w:w="80" w:type="nil"/>
                  </w:tcMar>
                  <w:vAlign w:val="center"/>
                </w:tcPr>
                <w:p w:rsidR="00851B73"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 xml:space="preserve">Right to Participate in Government and in Free </w:t>
                  </w:r>
                </w:p>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Elections</w:t>
                  </w:r>
                </w:p>
              </w:tc>
            </w:tr>
            <w:tr w:rsidR="00851B73" w:rsidRPr="00B57930">
              <w:tblPrEx>
                <w:tblBorders>
                  <w:top w:val="none" w:sz="0" w:space="0" w:color="auto"/>
                </w:tblBorders>
              </w:tblPrEx>
              <w:tc>
                <w:tcPr>
                  <w:tcW w:w="166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Article 22</w:t>
                  </w:r>
                </w:p>
              </w:tc>
              <w:tc>
                <w:tcPr>
                  <w:tcW w:w="982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Right to Social Security</w:t>
                  </w:r>
                </w:p>
              </w:tc>
            </w:tr>
            <w:tr w:rsidR="00851B73" w:rsidRPr="00A86059">
              <w:tblPrEx>
                <w:tblBorders>
                  <w:top w:val="none" w:sz="0" w:space="0" w:color="auto"/>
                </w:tblBorders>
              </w:tblPrEx>
              <w:tc>
                <w:tcPr>
                  <w:tcW w:w="166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Article 23</w:t>
                  </w:r>
                </w:p>
              </w:tc>
              <w:tc>
                <w:tcPr>
                  <w:tcW w:w="982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Right to Desirable Work and to Join Trade Unions</w:t>
                  </w:r>
                </w:p>
              </w:tc>
            </w:tr>
            <w:tr w:rsidR="00851B73" w:rsidRPr="00A86059">
              <w:tblPrEx>
                <w:tblBorders>
                  <w:top w:val="none" w:sz="0" w:space="0" w:color="auto"/>
                </w:tblBorders>
              </w:tblPrEx>
              <w:tc>
                <w:tcPr>
                  <w:tcW w:w="166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Article 24</w:t>
                  </w:r>
                </w:p>
              </w:tc>
              <w:tc>
                <w:tcPr>
                  <w:tcW w:w="982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Right to Rest and Leisure</w:t>
                  </w:r>
                </w:p>
              </w:tc>
            </w:tr>
            <w:tr w:rsidR="00851B73" w:rsidRPr="00A86059">
              <w:tblPrEx>
                <w:tblBorders>
                  <w:top w:val="none" w:sz="0" w:space="0" w:color="auto"/>
                </w:tblBorders>
              </w:tblPrEx>
              <w:tc>
                <w:tcPr>
                  <w:tcW w:w="166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Article 25</w:t>
                  </w:r>
                </w:p>
              </w:tc>
              <w:tc>
                <w:tcPr>
                  <w:tcW w:w="982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Right to Adequate Living Standard</w:t>
                  </w:r>
                </w:p>
              </w:tc>
            </w:tr>
            <w:tr w:rsidR="00851B73" w:rsidRPr="00B57930">
              <w:tblPrEx>
                <w:tblBorders>
                  <w:top w:val="none" w:sz="0" w:space="0" w:color="auto"/>
                </w:tblBorders>
              </w:tblPrEx>
              <w:tc>
                <w:tcPr>
                  <w:tcW w:w="166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Article 26</w:t>
                  </w:r>
                </w:p>
              </w:tc>
              <w:tc>
                <w:tcPr>
                  <w:tcW w:w="982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Right to Education</w:t>
                  </w:r>
                </w:p>
              </w:tc>
            </w:tr>
            <w:tr w:rsidR="00851B73" w:rsidRPr="00A86059">
              <w:tblPrEx>
                <w:tblBorders>
                  <w:top w:val="none" w:sz="0" w:space="0" w:color="auto"/>
                </w:tblBorders>
              </w:tblPrEx>
              <w:tc>
                <w:tcPr>
                  <w:tcW w:w="166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Article 27</w:t>
                  </w:r>
                </w:p>
              </w:tc>
              <w:tc>
                <w:tcPr>
                  <w:tcW w:w="982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Right to Participate in the Cultural Life of Community</w:t>
                  </w:r>
                </w:p>
              </w:tc>
            </w:tr>
            <w:tr w:rsidR="00851B73" w:rsidRPr="00B57930">
              <w:tblPrEx>
                <w:tblBorders>
                  <w:top w:val="none" w:sz="0" w:space="0" w:color="auto"/>
                </w:tblBorders>
              </w:tblPrEx>
              <w:tc>
                <w:tcPr>
                  <w:tcW w:w="166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Article 28</w:t>
                  </w:r>
                </w:p>
              </w:tc>
              <w:tc>
                <w:tcPr>
                  <w:tcW w:w="9820" w:type="dxa"/>
                  <w:tcMar>
                    <w:top w:w="80" w:type="nil"/>
                    <w:left w:w="80" w:type="nil"/>
                    <w:bottom w:w="80" w:type="nil"/>
                    <w:right w:w="80" w:type="nil"/>
                  </w:tcMar>
                  <w:vAlign w:val="center"/>
                </w:tcPr>
                <w:p w:rsidR="00851B73"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 xml:space="preserve">Right to a Social Order that Articulates this </w:t>
                  </w:r>
                </w:p>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Document</w:t>
                  </w:r>
                </w:p>
              </w:tc>
            </w:tr>
            <w:tr w:rsidR="00851B73" w:rsidRPr="00B57930">
              <w:tblPrEx>
                <w:tblBorders>
                  <w:top w:val="none" w:sz="0" w:space="0" w:color="auto"/>
                </w:tblBorders>
              </w:tblPrEx>
              <w:tc>
                <w:tcPr>
                  <w:tcW w:w="1660" w:type="dxa"/>
                  <w:tcMar>
                    <w:top w:w="80" w:type="nil"/>
                    <w:left w:w="80" w:type="nil"/>
                    <w:bottom w:w="80" w:type="nil"/>
                    <w:right w:w="80" w:type="nil"/>
                  </w:tcMar>
                  <w:vAlign w:val="center"/>
                </w:tcPr>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Article 29</w:t>
                  </w:r>
                </w:p>
              </w:tc>
              <w:tc>
                <w:tcPr>
                  <w:tcW w:w="9820" w:type="dxa"/>
                  <w:tcMar>
                    <w:top w:w="80" w:type="nil"/>
                    <w:left w:w="80" w:type="nil"/>
                    <w:bottom w:w="80" w:type="nil"/>
                    <w:right w:w="80" w:type="nil"/>
                  </w:tcMar>
                  <w:vAlign w:val="center"/>
                </w:tcPr>
                <w:p w:rsidR="00851B73"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 xml:space="preserve">Community Duties Essential to Free and Full </w:t>
                  </w:r>
                </w:p>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Development</w:t>
                  </w:r>
                </w:p>
              </w:tc>
            </w:tr>
            <w:tr w:rsidR="00851B73" w:rsidRPr="00B57930">
              <w:tc>
                <w:tcPr>
                  <w:tcW w:w="1660" w:type="dxa"/>
                  <w:tcMar>
                    <w:top w:w="80" w:type="nil"/>
                    <w:left w:w="80" w:type="nil"/>
                    <w:bottom w:w="80" w:type="nil"/>
                    <w:right w:w="80" w:type="nil"/>
                  </w:tcMar>
                  <w:vAlign w:val="center"/>
                </w:tcPr>
                <w:p w:rsidR="00851B73" w:rsidRPr="00EE5BDB" w:rsidRDefault="00851B73" w:rsidP="00851B73">
                  <w:pPr>
                    <w:widowControl w:val="0"/>
                    <w:autoSpaceDE w:val="0"/>
                    <w:autoSpaceDN w:val="0"/>
                    <w:adjustRightInd w:val="0"/>
                    <w:rPr>
                      <w:rFonts w:ascii="Arial" w:hAnsi="Arial" w:cs="Arial"/>
                      <w:sz w:val="22"/>
                      <w:szCs w:val="22"/>
                      <w:lang w:val="en-US"/>
                    </w:rPr>
                  </w:pPr>
                  <w:r w:rsidRPr="00EE5BDB">
                    <w:rPr>
                      <w:rFonts w:ascii="Arial" w:hAnsi="Arial" w:cs="Arial"/>
                      <w:sz w:val="22"/>
                      <w:szCs w:val="22"/>
                      <w:lang w:val="en-US"/>
                    </w:rPr>
                    <w:t>Article 30</w:t>
                  </w:r>
                </w:p>
              </w:tc>
              <w:tc>
                <w:tcPr>
                  <w:tcW w:w="9820" w:type="dxa"/>
                  <w:tcMar>
                    <w:top w:w="80" w:type="nil"/>
                    <w:left w:w="80" w:type="nil"/>
                    <w:bottom w:w="80" w:type="nil"/>
                    <w:right w:w="80" w:type="nil"/>
                  </w:tcMar>
                  <w:vAlign w:val="center"/>
                </w:tcPr>
                <w:p w:rsidR="00851B73" w:rsidRDefault="00851B73" w:rsidP="00851B73">
                  <w:pPr>
                    <w:widowControl w:val="0"/>
                    <w:autoSpaceDE w:val="0"/>
                    <w:autoSpaceDN w:val="0"/>
                    <w:adjustRightInd w:val="0"/>
                    <w:rPr>
                      <w:rFonts w:ascii="Arial" w:hAnsi="Arial" w:cs="Arial"/>
                      <w:sz w:val="22"/>
                      <w:szCs w:val="22"/>
                      <w:lang w:val="en-US"/>
                    </w:rPr>
                  </w:pPr>
                  <w:r w:rsidRPr="00EE5BDB">
                    <w:rPr>
                      <w:rFonts w:ascii="Arial" w:hAnsi="Arial" w:cs="Arial"/>
                      <w:sz w:val="22"/>
                      <w:szCs w:val="22"/>
                      <w:lang w:val="en-US"/>
                    </w:rPr>
                    <w:t xml:space="preserve">Freedom from State or Personal Interference </w:t>
                  </w:r>
                </w:p>
                <w:p w:rsidR="00851B73" w:rsidRPr="00B57930" w:rsidRDefault="00851B73" w:rsidP="00851B73">
                  <w:pPr>
                    <w:widowControl w:val="0"/>
                    <w:autoSpaceDE w:val="0"/>
                    <w:autoSpaceDN w:val="0"/>
                    <w:adjustRightInd w:val="0"/>
                    <w:rPr>
                      <w:rFonts w:ascii="Arial" w:hAnsi="Arial" w:cs="Arial"/>
                      <w:sz w:val="22"/>
                      <w:szCs w:val="22"/>
                      <w:lang w:val="en-US"/>
                    </w:rPr>
                  </w:pPr>
                  <w:r w:rsidRPr="00B57930">
                    <w:rPr>
                      <w:rFonts w:ascii="Arial" w:hAnsi="Arial" w:cs="Arial"/>
                      <w:sz w:val="22"/>
                      <w:szCs w:val="22"/>
                      <w:lang w:val="en-US"/>
                    </w:rPr>
                    <w:t>in the above Rights</w:t>
                  </w:r>
                </w:p>
              </w:tc>
            </w:tr>
          </w:tbl>
          <w:p w:rsidR="00306B72" w:rsidRPr="00853F06" w:rsidRDefault="00306B72" w:rsidP="00853F06">
            <w:pPr>
              <w:widowControl w:val="0"/>
              <w:autoSpaceDE w:val="0"/>
              <w:autoSpaceDN w:val="0"/>
              <w:adjustRightInd w:val="0"/>
              <w:rPr>
                <w:rFonts w:ascii="Arial" w:hAnsi="Arial" w:cs="Arial"/>
                <w:kern w:val="1"/>
                <w:sz w:val="22"/>
                <w:szCs w:val="22"/>
                <w:lang w:val="en-US"/>
              </w:rPr>
            </w:pPr>
          </w:p>
        </w:tc>
      </w:tr>
      <w:tr w:rsidR="003C5DF4" w:rsidRPr="00A86059" w:rsidTr="0092158A">
        <w:tc>
          <w:tcPr>
            <w:tcW w:w="6048" w:type="dxa"/>
          </w:tcPr>
          <w:p w:rsidR="003C5DF4" w:rsidRPr="00AF518F" w:rsidRDefault="00040148" w:rsidP="001B058C">
            <w:pPr>
              <w:ind w:left="360"/>
              <w:contextualSpacing/>
              <w:rPr>
                <w:rFonts w:ascii="Arial" w:hAnsi="Arial" w:cs="Arial"/>
                <w:b/>
                <w:sz w:val="22"/>
                <w:szCs w:val="22"/>
                <w:lang w:val="en-US"/>
              </w:rPr>
            </w:pPr>
            <w:r>
              <w:rPr>
                <w:rFonts w:ascii="Arial" w:hAnsi="Arial" w:cs="Arial"/>
                <w:b/>
                <w:sz w:val="22"/>
                <w:szCs w:val="22"/>
                <w:lang w:val="en-US"/>
              </w:rPr>
              <w:lastRenderedPageBreak/>
              <w:t>4</w:t>
            </w:r>
            <w:r w:rsidR="00AF518F">
              <w:rPr>
                <w:rFonts w:ascii="Arial" w:hAnsi="Arial" w:cs="Arial"/>
                <w:b/>
                <w:sz w:val="22"/>
                <w:szCs w:val="22"/>
                <w:lang w:val="en-US"/>
              </w:rPr>
              <w:t xml:space="preserve">. </w:t>
            </w:r>
            <w:r w:rsidR="003C5DF4" w:rsidRPr="00AF518F">
              <w:rPr>
                <w:rFonts w:ascii="Arial" w:hAnsi="Arial" w:cs="Arial"/>
                <w:b/>
                <w:sz w:val="22"/>
                <w:szCs w:val="22"/>
                <w:lang w:val="en-US"/>
              </w:rPr>
              <w:t>CHARACTERISTICS OF HUMAN RIGHTS</w:t>
            </w:r>
          </w:p>
          <w:p w:rsidR="003C5DF4" w:rsidRPr="00AF518F" w:rsidRDefault="003C5DF4" w:rsidP="001B058C">
            <w:pPr>
              <w:contextualSpacing/>
              <w:rPr>
                <w:rFonts w:ascii="Arial" w:hAnsi="Arial" w:cs="Arial"/>
                <w:b/>
                <w:sz w:val="22"/>
                <w:szCs w:val="22"/>
                <w:lang w:val="en-US"/>
              </w:rPr>
            </w:pPr>
          </w:p>
          <w:p w:rsidR="003C5DF4" w:rsidRPr="00AF518F" w:rsidRDefault="003C5DF4" w:rsidP="001B058C">
            <w:pPr>
              <w:widowControl w:val="0"/>
              <w:autoSpaceDE w:val="0"/>
              <w:autoSpaceDN w:val="0"/>
              <w:adjustRightInd w:val="0"/>
              <w:contextualSpacing/>
              <w:rPr>
                <w:rFonts w:ascii="Arial" w:hAnsi="Arial" w:cs="Arial"/>
                <w:sz w:val="22"/>
                <w:szCs w:val="22"/>
                <w:lang w:val="en-US"/>
              </w:rPr>
            </w:pPr>
            <w:r w:rsidRPr="00AF518F">
              <w:rPr>
                <w:rFonts w:ascii="Arial" w:hAnsi="Arial" w:cs="Arial"/>
                <w:sz w:val="22"/>
                <w:szCs w:val="22"/>
                <w:lang w:val="en-US"/>
              </w:rPr>
              <w:t xml:space="preserve">Human rights are </w:t>
            </w:r>
            <w:r w:rsidR="00587DF0" w:rsidRPr="00587DF0">
              <w:rPr>
                <w:rFonts w:ascii="Arial" w:hAnsi="Arial" w:cs="Arial"/>
                <w:i/>
                <w:sz w:val="22"/>
                <w:szCs w:val="22"/>
                <w:lang w:val="en-US"/>
              </w:rPr>
              <w:t>inherent,</w:t>
            </w:r>
            <w:r w:rsidR="00587DF0">
              <w:rPr>
                <w:rFonts w:ascii="Arial" w:hAnsi="Arial" w:cs="Arial"/>
                <w:sz w:val="22"/>
                <w:szCs w:val="22"/>
                <w:lang w:val="en-US"/>
              </w:rPr>
              <w:t xml:space="preserve"> </w:t>
            </w:r>
            <w:r w:rsidRPr="00AF518F">
              <w:rPr>
                <w:rFonts w:ascii="Arial" w:hAnsi="Arial" w:cs="Arial"/>
                <w:i/>
                <w:iCs/>
                <w:sz w:val="22"/>
                <w:szCs w:val="22"/>
                <w:lang w:val="en-US"/>
              </w:rPr>
              <w:t xml:space="preserve">universal, inalienable, </w:t>
            </w:r>
            <w:r w:rsidR="003B101D" w:rsidRPr="00AF518F">
              <w:rPr>
                <w:rFonts w:ascii="Arial" w:hAnsi="Arial" w:cs="Arial"/>
                <w:i/>
                <w:iCs/>
                <w:sz w:val="22"/>
                <w:szCs w:val="22"/>
                <w:lang w:val="en-US"/>
              </w:rPr>
              <w:t xml:space="preserve">indivisible, </w:t>
            </w:r>
            <w:r w:rsidRPr="00AF518F">
              <w:rPr>
                <w:rFonts w:ascii="Arial" w:hAnsi="Arial" w:cs="Arial"/>
                <w:i/>
                <w:iCs/>
                <w:sz w:val="22"/>
                <w:szCs w:val="22"/>
                <w:lang w:val="en-US"/>
              </w:rPr>
              <w:t>interrelated</w:t>
            </w:r>
            <w:r w:rsidR="003B101D" w:rsidRPr="00AF518F">
              <w:rPr>
                <w:rFonts w:ascii="Arial" w:hAnsi="Arial" w:cs="Arial"/>
                <w:i/>
                <w:iCs/>
                <w:sz w:val="22"/>
                <w:szCs w:val="22"/>
                <w:lang w:val="en-US"/>
              </w:rPr>
              <w:t xml:space="preserve"> </w:t>
            </w:r>
            <w:r w:rsidR="003B101D" w:rsidRPr="00AF518F">
              <w:rPr>
                <w:rFonts w:ascii="Arial" w:hAnsi="Arial" w:cs="Arial"/>
                <w:iCs/>
                <w:sz w:val="22"/>
                <w:szCs w:val="22"/>
                <w:lang w:val="en-US"/>
              </w:rPr>
              <w:t>and</w:t>
            </w:r>
            <w:r w:rsidRPr="00AF518F">
              <w:rPr>
                <w:rFonts w:ascii="Arial" w:hAnsi="Arial" w:cs="Arial"/>
                <w:i/>
                <w:iCs/>
                <w:sz w:val="22"/>
                <w:szCs w:val="22"/>
                <w:lang w:val="en-US"/>
              </w:rPr>
              <w:t xml:space="preserve"> interdependent. </w:t>
            </w:r>
            <w:r w:rsidRPr="00AF518F">
              <w:rPr>
                <w:rFonts w:ascii="Arial" w:hAnsi="Arial" w:cs="Arial"/>
                <w:sz w:val="22"/>
                <w:szCs w:val="22"/>
                <w:lang w:val="en-US"/>
              </w:rPr>
              <w:t>Taken together, these characteristics ensure that all human rights are to be realized</w:t>
            </w:r>
            <w:ins w:id="38" w:author="Terada Saori" w:date="2013-03-20T19:50:00Z">
              <w:r w:rsidR="00E02BC2">
                <w:rPr>
                  <w:rFonts w:ascii="Arial" w:hAnsi="Arial" w:cs="Arial"/>
                  <w:sz w:val="22"/>
                  <w:szCs w:val="22"/>
                  <w:lang w:val="en-US"/>
                </w:rPr>
                <w:t>, for everyone, women and men</w:t>
              </w:r>
            </w:ins>
            <w:del w:id="39" w:author="Terada Saori" w:date="2013-03-20T19:50:00Z">
              <w:r w:rsidRPr="00AF518F" w:rsidDel="00E02BC2">
                <w:rPr>
                  <w:rFonts w:ascii="Arial" w:hAnsi="Arial" w:cs="Arial"/>
                  <w:sz w:val="22"/>
                  <w:szCs w:val="22"/>
                  <w:lang w:val="en-US"/>
                </w:rPr>
                <w:delText>.</w:delText>
              </w:r>
            </w:del>
          </w:p>
          <w:p w:rsidR="003C5DF4" w:rsidRPr="00AF518F" w:rsidDel="00CB4B6D" w:rsidRDefault="003C5DF4" w:rsidP="00CB4B6D">
            <w:pPr>
              <w:widowControl w:val="0"/>
              <w:autoSpaceDE w:val="0"/>
              <w:autoSpaceDN w:val="0"/>
              <w:adjustRightInd w:val="0"/>
              <w:contextualSpacing/>
              <w:rPr>
                <w:del w:id="40" w:author="Terada Saori" w:date="2013-03-20T21:30:00Z"/>
                <w:rFonts w:ascii="Arial" w:hAnsi="Arial" w:cs="Arial"/>
                <w:sz w:val="22"/>
                <w:szCs w:val="22"/>
                <w:lang w:val="en-US"/>
              </w:rPr>
            </w:pPr>
            <w:r w:rsidRPr="00AF518F">
              <w:rPr>
                <w:rFonts w:ascii="Arial" w:hAnsi="Arial" w:cs="Arial"/>
                <w:sz w:val="22"/>
                <w:szCs w:val="22"/>
                <w:lang w:val="en-US"/>
              </w:rPr>
              <w:t xml:space="preserve">Click each point to learn more about </w:t>
            </w:r>
            <w:ins w:id="41" w:author="Terada Saori" w:date="2013-03-20T21:30:00Z">
              <w:r w:rsidR="00CB4B6D">
                <w:rPr>
                  <w:rFonts w:ascii="Arial" w:hAnsi="Arial" w:cs="Arial"/>
                  <w:sz w:val="22"/>
                  <w:szCs w:val="22"/>
                  <w:lang w:val="en-US"/>
                </w:rPr>
                <w:t>HR guiding principles apply to gender issues</w:t>
              </w:r>
              <w:r w:rsidR="00CB4B6D" w:rsidRPr="00AF518F">
                <w:rPr>
                  <w:rFonts w:ascii="Arial" w:hAnsi="Arial" w:cs="Arial"/>
                  <w:sz w:val="22"/>
                  <w:szCs w:val="22"/>
                  <w:lang w:val="en-US"/>
                </w:rPr>
                <w:t xml:space="preserve"> </w:t>
              </w:r>
            </w:ins>
            <w:del w:id="42" w:author="Terada Saori" w:date="2013-03-20T21:30:00Z">
              <w:r w:rsidRPr="00AF518F" w:rsidDel="00CB4B6D">
                <w:rPr>
                  <w:rFonts w:ascii="Arial" w:hAnsi="Arial" w:cs="Arial"/>
                  <w:sz w:val="22"/>
                  <w:szCs w:val="22"/>
                  <w:lang w:val="en-US"/>
                </w:rPr>
                <w:delText>what these characteristics mean.</w:delText>
              </w:r>
            </w:del>
          </w:p>
          <w:p w:rsidR="00E02BC2" w:rsidRPr="00E02BC2" w:rsidRDefault="00E02BC2">
            <w:pPr>
              <w:contextualSpacing/>
              <w:rPr>
                <w:rFonts w:ascii="Arial" w:hAnsi="Arial" w:cs="Arial"/>
                <w:sz w:val="22"/>
                <w:szCs w:val="22"/>
                <w:lang w:val="en-US"/>
                <w:rPrChange w:id="43" w:author="Terada Saori" w:date="2013-03-20T19:50:00Z">
                  <w:rPr>
                    <w:rFonts w:ascii="Arial" w:hAnsi="Arial" w:cs="Arial"/>
                    <w:b/>
                    <w:sz w:val="22"/>
                    <w:szCs w:val="22"/>
                    <w:lang w:val="en-US"/>
                  </w:rPr>
                </w:rPrChange>
              </w:rPr>
              <w:pPrChange w:id="44" w:author="Terada Saori" w:date="2013-03-20T19:50:00Z">
                <w:pPr>
                  <w:ind w:left="360"/>
                  <w:contextualSpacing/>
                </w:pPr>
              </w:pPrChange>
            </w:pPr>
          </w:p>
          <w:p w:rsidR="00BB362B" w:rsidRPr="00AF518F" w:rsidRDefault="00BB362B" w:rsidP="00BB362B">
            <w:pPr>
              <w:pStyle w:val="ListParagraph"/>
              <w:widowControl w:val="0"/>
              <w:numPr>
                <w:ilvl w:val="0"/>
                <w:numId w:val="25"/>
              </w:numPr>
              <w:tabs>
                <w:tab w:val="left" w:pos="220"/>
                <w:tab w:val="left" w:pos="720"/>
              </w:tabs>
              <w:autoSpaceDE w:val="0"/>
              <w:autoSpaceDN w:val="0"/>
              <w:adjustRightInd w:val="0"/>
              <w:rPr>
                <w:ins w:id="45" w:author="Terada Saori" w:date="2013-03-21T12:07:00Z"/>
                <w:rFonts w:ascii="Arial" w:hAnsi="Arial" w:cs="Arial"/>
                <w:sz w:val="22"/>
                <w:szCs w:val="22"/>
                <w:lang w:val="en-US"/>
              </w:rPr>
            </w:pPr>
            <w:ins w:id="46" w:author="Terada Saori" w:date="2013-03-21T12:07:00Z">
              <w:r w:rsidRPr="00AF518F">
                <w:rPr>
                  <w:rFonts w:ascii="Arial" w:hAnsi="Arial" w:cs="Arial"/>
                  <w:sz w:val="22"/>
                  <w:szCs w:val="22"/>
                  <w:lang w:val="en-US"/>
                </w:rPr>
                <w:t xml:space="preserve">International Covenant on Civil and Political Rights </w:t>
              </w:r>
            </w:ins>
          </w:p>
          <w:p w:rsidR="00BB362B" w:rsidRPr="00AF518F" w:rsidRDefault="00BB362B" w:rsidP="00BB362B">
            <w:pPr>
              <w:pStyle w:val="ListParagraph"/>
              <w:widowControl w:val="0"/>
              <w:tabs>
                <w:tab w:val="left" w:pos="220"/>
                <w:tab w:val="left" w:pos="720"/>
              </w:tabs>
              <w:autoSpaceDE w:val="0"/>
              <w:autoSpaceDN w:val="0"/>
              <w:adjustRightInd w:val="0"/>
              <w:rPr>
                <w:ins w:id="47" w:author="Terada Saori" w:date="2013-03-21T12:07:00Z"/>
                <w:rFonts w:ascii="Arial" w:hAnsi="Arial" w:cs="Arial"/>
                <w:sz w:val="22"/>
                <w:szCs w:val="22"/>
                <w:lang w:val="en-US"/>
              </w:rPr>
            </w:pPr>
            <w:ins w:id="48" w:author="Terada Saori" w:date="2013-03-21T12:07:00Z">
              <w:r w:rsidRPr="00AF518F">
                <w:rPr>
                  <w:rFonts w:ascii="Arial" w:hAnsi="Arial" w:cs="Arial"/>
                  <w:sz w:val="22"/>
                  <w:szCs w:val="22"/>
                  <w:highlight w:val="green"/>
                  <w:lang w:val="en-US"/>
                </w:rPr>
                <w:t>RESOURCE:</w:t>
              </w:r>
              <w:r w:rsidRPr="00AF518F">
                <w:rPr>
                  <w:rFonts w:ascii="Arial" w:hAnsi="Arial" w:cs="Arial"/>
                  <w:sz w:val="22"/>
                  <w:szCs w:val="22"/>
                  <w:lang w:val="en-US"/>
                </w:rPr>
                <w:t xml:space="preserve"> </w:t>
              </w:r>
              <w:r w:rsidRPr="00AF518F">
                <w:rPr>
                  <w:rFonts w:ascii="Arial" w:hAnsi="Arial" w:cs="Arial"/>
                  <w:sz w:val="22"/>
                  <w:szCs w:val="22"/>
                  <w:lang w:val="en-US"/>
                </w:rPr>
                <w:lastRenderedPageBreak/>
                <w:t>http://www2.ohchr.org/english/law/pdf/ccpr.pdf</w:t>
              </w:r>
            </w:ins>
          </w:p>
          <w:p w:rsidR="00BB362B" w:rsidRPr="00AF518F" w:rsidRDefault="00BB362B" w:rsidP="00BB362B">
            <w:pPr>
              <w:pStyle w:val="ListParagraph"/>
              <w:widowControl w:val="0"/>
              <w:numPr>
                <w:ilvl w:val="0"/>
                <w:numId w:val="25"/>
              </w:numPr>
              <w:tabs>
                <w:tab w:val="left" w:pos="220"/>
                <w:tab w:val="left" w:pos="720"/>
              </w:tabs>
              <w:autoSpaceDE w:val="0"/>
              <w:autoSpaceDN w:val="0"/>
              <w:adjustRightInd w:val="0"/>
              <w:rPr>
                <w:ins w:id="49" w:author="Terada Saori" w:date="2013-03-21T12:07:00Z"/>
                <w:rFonts w:ascii="Arial" w:hAnsi="Arial" w:cs="Arial"/>
                <w:sz w:val="22"/>
                <w:szCs w:val="22"/>
                <w:lang w:val="en-US"/>
              </w:rPr>
            </w:pPr>
            <w:ins w:id="50" w:author="Terada Saori" w:date="2013-03-21T12:07:00Z">
              <w:r w:rsidRPr="00AF518F">
                <w:rPr>
                  <w:rFonts w:ascii="Arial" w:hAnsi="Arial" w:cs="Arial"/>
                  <w:sz w:val="22"/>
                  <w:szCs w:val="22"/>
                  <w:lang w:val="en-US"/>
                </w:rPr>
                <w:t xml:space="preserve">International Covenant on Economic, Social and Cultural Rights form the International Bill of Human Rights </w:t>
              </w:r>
            </w:ins>
          </w:p>
          <w:p w:rsidR="00587DF0" w:rsidRDefault="00BB362B">
            <w:pPr>
              <w:contextualSpacing/>
              <w:rPr>
                <w:rFonts w:ascii="Arial" w:hAnsi="Arial" w:cs="Arial"/>
                <w:b/>
                <w:sz w:val="22"/>
                <w:szCs w:val="22"/>
                <w:lang w:val="en-US"/>
              </w:rPr>
              <w:pPrChange w:id="51" w:author="Terada Saori" w:date="2013-03-21T12:07:00Z">
                <w:pPr>
                  <w:ind w:left="360"/>
                  <w:contextualSpacing/>
                </w:pPr>
              </w:pPrChange>
            </w:pPr>
            <w:ins w:id="52" w:author="Terada Saori" w:date="2013-03-21T12:07:00Z">
              <w:r w:rsidRPr="00AF518F">
                <w:rPr>
                  <w:rFonts w:ascii="Arial" w:hAnsi="Arial" w:cs="Arial"/>
                  <w:sz w:val="22"/>
                  <w:szCs w:val="22"/>
                  <w:highlight w:val="green"/>
                  <w:lang w:val="en-US"/>
                </w:rPr>
                <w:t>RESOURCE:</w:t>
              </w:r>
            </w:ins>
          </w:p>
          <w:p w:rsidR="00587DF0" w:rsidRPr="00AF518F" w:rsidRDefault="00587DF0" w:rsidP="001B058C">
            <w:pPr>
              <w:ind w:left="360"/>
              <w:contextualSpacing/>
              <w:rPr>
                <w:rFonts w:ascii="Arial" w:hAnsi="Arial" w:cs="Arial"/>
                <w:b/>
                <w:sz w:val="22"/>
                <w:szCs w:val="22"/>
                <w:lang w:val="en-US"/>
              </w:rPr>
            </w:pPr>
          </w:p>
        </w:tc>
        <w:tc>
          <w:tcPr>
            <w:tcW w:w="7128" w:type="dxa"/>
          </w:tcPr>
          <w:p w:rsidR="003C5DF4" w:rsidRPr="00AF518F" w:rsidRDefault="003C5DF4" w:rsidP="001B058C">
            <w:pPr>
              <w:widowControl w:val="0"/>
              <w:autoSpaceDE w:val="0"/>
              <w:autoSpaceDN w:val="0"/>
              <w:adjustRightInd w:val="0"/>
              <w:ind w:left="360"/>
              <w:contextualSpacing/>
              <w:rPr>
                <w:rFonts w:ascii="Arial" w:hAnsi="Arial" w:cs="Arial"/>
                <w:sz w:val="22"/>
                <w:szCs w:val="22"/>
                <w:lang w:val="en-US"/>
              </w:rPr>
            </w:pPr>
          </w:p>
          <w:p w:rsidR="00587DF0" w:rsidRDefault="003B101D" w:rsidP="001B058C">
            <w:pPr>
              <w:widowControl w:val="0"/>
              <w:autoSpaceDE w:val="0"/>
              <w:autoSpaceDN w:val="0"/>
              <w:adjustRightInd w:val="0"/>
              <w:contextualSpacing/>
              <w:rPr>
                <w:rFonts w:ascii="Arial" w:hAnsi="Arial" w:cs="Arial"/>
                <w:b/>
                <w:bCs/>
                <w:sz w:val="22"/>
                <w:szCs w:val="22"/>
                <w:lang w:val="en-US"/>
              </w:rPr>
            </w:pPr>
            <w:r w:rsidRPr="00AF518F">
              <w:rPr>
                <w:rFonts w:ascii="Arial" w:hAnsi="Arial" w:cs="Arial"/>
                <w:b/>
                <w:sz w:val="22"/>
                <w:szCs w:val="22"/>
                <w:lang w:val="en-US"/>
              </w:rPr>
              <w:t>The m</w:t>
            </w:r>
            <w:r w:rsidR="003C5DF4" w:rsidRPr="00AF518F">
              <w:rPr>
                <w:rFonts w:ascii="Arial" w:hAnsi="Arial" w:cs="Arial"/>
                <w:b/>
                <w:sz w:val="22"/>
                <w:szCs w:val="22"/>
                <w:lang w:val="en-US"/>
              </w:rPr>
              <w:t xml:space="preserve">ain </w:t>
            </w:r>
            <w:r w:rsidRPr="00AF518F">
              <w:rPr>
                <w:rFonts w:ascii="Arial" w:hAnsi="Arial" w:cs="Arial"/>
                <w:b/>
                <w:sz w:val="22"/>
                <w:szCs w:val="22"/>
                <w:lang w:val="en-US"/>
              </w:rPr>
              <w:t>c</w:t>
            </w:r>
            <w:r w:rsidR="003C5DF4" w:rsidRPr="00AF518F">
              <w:rPr>
                <w:rFonts w:ascii="Arial" w:hAnsi="Arial" w:cs="Arial"/>
                <w:b/>
                <w:sz w:val="22"/>
                <w:szCs w:val="22"/>
                <w:lang w:val="en-US"/>
              </w:rPr>
              <w:t xml:space="preserve">haracteristics of </w:t>
            </w:r>
            <w:r w:rsidRPr="00AF518F">
              <w:rPr>
                <w:rFonts w:ascii="Arial" w:hAnsi="Arial" w:cs="Arial"/>
                <w:b/>
                <w:sz w:val="22"/>
                <w:szCs w:val="22"/>
                <w:lang w:val="en-US"/>
              </w:rPr>
              <w:t>h</w:t>
            </w:r>
            <w:r w:rsidR="003C5DF4" w:rsidRPr="00AF518F">
              <w:rPr>
                <w:rFonts w:ascii="Arial" w:hAnsi="Arial" w:cs="Arial"/>
                <w:b/>
                <w:sz w:val="22"/>
                <w:szCs w:val="22"/>
                <w:lang w:val="en-US"/>
              </w:rPr>
              <w:t xml:space="preserve">uman </w:t>
            </w:r>
            <w:r w:rsidRPr="00AF518F">
              <w:rPr>
                <w:rFonts w:ascii="Arial" w:hAnsi="Arial" w:cs="Arial"/>
                <w:b/>
                <w:sz w:val="22"/>
                <w:szCs w:val="22"/>
                <w:lang w:val="en-US"/>
              </w:rPr>
              <w:t>r</w:t>
            </w:r>
            <w:r w:rsidR="003C5DF4" w:rsidRPr="00AF518F">
              <w:rPr>
                <w:rFonts w:ascii="Arial" w:hAnsi="Arial" w:cs="Arial"/>
                <w:b/>
                <w:sz w:val="22"/>
                <w:szCs w:val="22"/>
                <w:lang w:val="en-US"/>
              </w:rPr>
              <w:t>ights are:</w:t>
            </w:r>
          </w:p>
          <w:p w:rsidR="00587DF0" w:rsidRPr="00587DF0" w:rsidRDefault="00587DF0" w:rsidP="00587DF0">
            <w:pPr>
              <w:widowControl w:val="0"/>
              <w:autoSpaceDE w:val="0"/>
              <w:autoSpaceDN w:val="0"/>
              <w:adjustRightInd w:val="0"/>
              <w:rPr>
                <w:rFonts w:ascii="Arial" w:hAnsi="Arial" w:cs="Arial"/>
                <w:b/>
                <w:sz w:val="22"/>
                <w:szCs w:val="22"/>
                <w:lang w:val="en-US"/>
              </w:rPr>
            </w:pPr>
          </w:p>
          <w:p w:rsidR="00CB4B6D" w:rsidRPr="00CB4B6D" w:rsidRDefault="003B101D" w:rsidP="00587DF0">
            <w:pPr>
              <w:widowControl w:val="0"/>
              <w:autoSpaceDE w:val="0"/>
              <w:autoSpaceDN w:val="0"/>
              <w:adjustRightInd w:val="0"/>
              <w:contextualSpacing/>
              <w:rPr>
                <w:rFonts w:ascii="Arial" w:hAnsi="Arial" w:cs="Arial"/>
                <w:sz w:val="22"/>
                <w:szCs w:val="22"/>
                <w:lang w:val="en-US"/>
                <w:rPrChange w:id="53" w:author="Terada Saori" w:date="2013-03-20T21:32:00Z">
                  <w:rPr>
                    <w:rFonts w:ascii="Arial" w:hAnsi="Arial" w:cs="Arial"/>
                    <w:b/>
                    <w:bCs/>
                    <w:sz w:val="22"/>
                    <w:szCs w:val="22"/>
                    <w:lang w:val="en-US"/>
                  </w:rPr>
                </w:rPrChange>
              </w:rPr>
            </w:pPr>
            <w:r w:rsidRPr="00AF518F">
              <w:rPr>
                <w:rFonts w:ascii="Arial" w:hAnsi="Arial" w:cs="Arial"/>
                <w:b/>
                <w:bCs/>
                <w:sz w:val="22"/>
                <w:szCs w:val="22"/>
                <w:lang w:val="en-US"/>
              </w:rPr>
              <w:t>I</w:t>
            </w:r>
            <w:r w:rsidR="003C5DF4" w:rsidRPr="00AF518F">
              <w:rPr>
                <w:rFonts w:ascii="Arial" w:hAnsi="Arial" w:cs="Arial"/>
                <w:b/>
                <w:bCs/>
                <w:sz w:val="22"/>
                <w:szCs w:val="22"/>
                <w:lang w:val="en-US"/>
              </w:rPr>
              <w:t xml:space="preserve">nherent </w:t>
            </w:r>
            <w:r w:rsidR="003C5DF4" w:rsidRPr="00AF518F">
              <w:rPr>
                <w:rFonts w:ascii="Arial" w:hAnsi="Arial" w:cs="Arial"/>
                <w:bCs/>
                <w:i/>
                <w:sz w:val="22"/>
                <w:szCs w:val="22"/>
                <w:lang w:val="en-US"/>
              </w:rPr>
              <w:t>(click)</w:t>
            </w:r>
            <w:r w:rsidR="003C5DF4" w:rsidRPr="00AF518F">
              <w:rPr>
                <w:rFonts w:ascii="Arial" w:hAnsi="Arial" w:cs="Arial"/>
                <w:b/>
                <w:bCs/>
                <w:sz w:val="22"/>
                <w:szCs w:val="22"/>
                <w:lang w:val="en-US"/>
              </w:rPr>
              <w:t xml:space="preserve">: </w:t>
            </w:r>
            <w:r w:rsidR="003C5DF4" w:rsidRPr="00AF518F">
              <w:rPr>
                <w:rFonts w:ascii="Arial" w:hAnsi="Arial" w:cs="Arial"/>
                <w:sz w:val="22"/>
                <w:szCs w:val="22"/>
                <w:lang w:val="en-US"/>
              </w:rPr>
              <w:t xml:space="preserve">They belong to people </w:t>
            </w:r>
            <w:r w:rsidRPr="00AF518F">
              <w:rPr>
                <w:rFonts w:ascii="Arial" w:hAnsi="Arial" w:cs="Arial"/>
                <w:sz w:val="22"/>
                <w:szCs w:val="22"/>
                <w:lang w:val="en-US"/>
              </w:rPr>
              <w:t xml:space="preserve">from </w:t>
            </w:r>
            <w:r w:rsidR="003C5DF4" w:rsidRPr="00AF518F">
              <w:rPr>
                <w:rFonts w:ascii="Arial" w:hAnsi="Arial" w:cs="Arial"/>
                <w:sz w:val="22"/>
                <w:szCs w:val="22"/>
                <w:lang w:val="en-US"/>
              </w:rPr>
              <w:t xml:space="preserve">the moment of their birth simply because they are human. </w:t>
            </w:r>
            <w:ins w:id="54" w:author="Terada Saori" w:date="2013-03-20T21:31:00Z">
              <w:r w:rsidR="00CB4B6D">
                <w:rPr>
                  <w:rFonts w:ascii="Arial" w:hAnsi="Arial" w:cs="Arial"/>
                  <w:sz w:val="22"/>
                  <w:szCs w:val="22"/>
                  <w:lang w:val="en-US"/>
                </w:rPr>
                <w:t xml:space="preserve">E.g. </w:t>
              </w:r>
            </w:ins>
            <w:ins w:id="55" w:author="Terada Saori" w:date="2013-03-20T21:32:00Z">
              <w:r w:rsidR="00CB4B6D">
                <w:rPr>
                  <w:rFonts w:ascii="Arial" w:hAnsi="Arial" w:cs="Arial"/>
                  <w:sz w:val="22"/>
                  <w:szCs w:val="22"/>
                  <w:lang w:val="en-US"/>
                </w:rPr>
                <w:t>i</w:t>
              </w:r>
            </w:ins>
            <w:ins w:id="56" w:author="Terada Saori" w:date="2013-03-20T21:31:00Z">
              <w:r w:rsidR="00CB4B6D">
                <w:rPr>
                  <w:rFonts w:ascii="Arial" w:hAnsi="Arial" w:cs="Arial"/>
                  <w:sz w:val="22"/>
                  <w:szCs w:val="22"/>
                  <w:lang w:val="en-US"/>
                </w:rPr>
                <w:t>nfanticide</w:t>
              </w:r>
            </w:ins>
            <w:ins w:id="57" w:author="Terada Saori" w:date="2013-03-20T21:32:00Z">
              <w:r w:rsidR="00CB4B6D">
                <w:rPr>
                  <w:rFonts w:ascii="Arial" w:hAnsi="Arial" w:cs="Arial"/>
                  <w:sz w:val="22"/>
                  <w:szCs w:val="22"/>
                  <w:lang w:val="en-US"/>
                </w:rPr>
                <w:t xml:space="preserve"> should not happen for girls </w:t>
              </w:r>
              <w:proofErr w:type="gramStart"/>
              <w:r w:rsidR="00CB4B6D">
                <w:rPr>
                  <w:rFonts w:ascii="Arial" w:hAnsi="Arial" w:cs="Arial"/>
                  <w:sz w:val="22"/>
                  <w:szCs w:val="22"/>
                  <w:lang w:val="en-US"/>
                </w:rPr>
                <w:t>nor</w:t>
              </w:r>
              <w:proofErr w:type="gramEnd"/>
              <w:r w:rsidR="00CB4B6D">
                <w:rPr>
                  <w:rFonts w:ascii="Arial" w:hAnsi="Arial" w:cs="Arial"/>
                  <w:sz w:val="22"/>
                  <w:szCs w:val="22"/>
                  <w:lang w:val="en-US"/>
                </w:rPr>
                <w:t xml:space="preserve"> boy.</w:t>
              </w:r>
            </w:ins>
          </w:p>
          <w:p w:rsidR="00587DF0" w:rsidRPr="00AF518F" w:rsidRDefault="00587DF0" w:rsidP="00587DF0">
            <w:pPr>
              <w:widowControl w:val="0"/>
              <w:autoSpaceDE w:val="0"/>
              <w:autoSpaceDN w:val="0"/>
              <w:adjustRightInd w:val="0"/>
              <w:contextualSpacing/>
              <w:rPr>
                <w:rFonts w:ascii="Arial" w:hAnsi="Arial" w:cs="Arial"/>
                <w:sz w:val="22"/>
                <w:szCs w:val="22"/>
                <w:lang w:val="en-US"/>
              </w:rPr>
            </w:pPr>
          </w:p>
          <w:p w:rsidR="00587DF0" w:rsidRPr="00587DF0" w:rsidRDefault="003B101D" w:rsidP="00587DF0">
            <w:pPr>
              <w:widowControl w:val="0"/>
              <w:autoSpaceDE w:val="0"/>
              <w:autoSpaceDN w:val="0"/>
              <w:adjustRightInd w:val="0"/>
              <w:spacing w:after="240"/>
              <w:rPr>
                <w:rFonts w:ascii="Arial" w:hAnsi="Arial" w:cs="Arial"/>
                <w:sz w:val="22"/>
                <w:szCs w:val="22"/>
                <w:lang w:val="en-US"/>
              </w:rPr>
            </w:pPr>
            <w:r w:rsidRPr="00587DF0">
              <w:rPr>
                <w:rFonts w:ascii="Arial" w:hAnsi="Arial" w:cs="Arial"/>
                <w:b/>
                <w:bCs/>
                <w:sz w:val="22"/>
                <w:szCs w:val="22"/>
                <w:lang w:val="en-US"/>
              </w:rPr>
              <w:t>U</w:t>
            </w:r>
            <w:r w:rsidR="003C5DF4" w:rsidRPr="00587DF0">
              <w:rPr>
                <w:rFonts w:ascii="Arial" w:hAnsi="Arial" w:cs="Arial"/>
                <w:b/>
                <w:bCs/>
                <w:sz w:val="22"/>
                <w:szCs w:val="22"/>
                <w:lang w:val="en-US"/>
              </w:rPr>
              <w:t>niversal</w:t>
            </w:r>
            <w:r w:rsidRPr="00587DF0">
              <w:rPr>
                <w:rFonts w:ascii="Arial" w:hAnsi="Arial" w:cs="Arial"/>
                <w:b/>
                <w:bCs/>
                <w:sz w:val="22"/>
                <w:szCs w:val="22"/>
                <w:lang w:val="en-US"/>
              </w:rPr>
              <w:t xml:space="preserve"> </w:t>
            </w:r>
            <w:r w:rsidR="00AF518F" w:rsidRPr="00587DF0">
              <w:rPr>
                <w:rFonts w:ascii="Arial" w:hAnsi="Arial" w:cs="Arial"/>
                <w:bCs/>
                <w:i/>
                <w:sz w:val="22"/>
                <w:szCs w:val="22"/>
                <w:lang w:val="en-US"/>
              </w:rPr>
              <w:t xml:space="preserve">(click): </w:t>
            </w:r>
            <w:r w:rsidR="00587DF0" w:rsidRPr="00587DF0">
              <w:rPr>
                <w:rFonts w:ascii="Arial" w:hAnsi="Arial" w:cs="Arial"/>
                <w:sz w:val="22"/>
                <w:szCs w:val="22"/>
                <w:lang w:val="en-US"/>
              </w:rPr>
              <w:t>Meaning that human rights are applied equally and without discrimination to all people</w:t>
            </w:r>
            <w:r w:rsidR="001E7CFE">
              <w:rPr>
                <w:rFonts w:ascii="Arial" w:hAnsi="Arial" w:cs="Arial"/>
                <w:sz w:val="22"/>
                <w:szCs w:val="22"/>
                <w:lang w:val="en-US"/>
              </w:rPr>
              <w:t>.</w:t>
            </w:r>
            <w:ins w:id="58" w:author="Terada Saori" w:date="2013-03-21T11:42:00Z">
              <w:r w:rsidR="00BF75EE">
                <w:rPr>
                  <w:rFonts w:ascii="Arial" w:hAnsi="Arial" w:cs="Arial"/>
                  <w:sz w:val="22"/>
                  <w:szCs w:val="22"/>
                  <w:lang w:val="en-US"/>
                </w:rPr>
                <w:t xml:space="preserve"> </w:t>
              </w:r>
            </w:ins>
            <w:ins w:id="59" w:author="Terada Saori" w:date="2013-03-20T21:32:00Z">
              <w:r w:rsidR="00CB4B6D">
                <w:rPr>
                  <w:rFonts w:ascii="Arial" w:hAnsi="Arial" w:cs="Arial"/>
                  <w:sz w:val="22"/>
                  <w:szCs w:val="22"/>
                  <w:lang w:val="en-US"/>
                </w:rPr>
                <w:t xml:space="preserve">E.g. arguments that women’s rights </w:t>
              </w:r>
            </w:ins>
            <w:ins w:id="60" w:author="Terada Saori" w:date="2013-03-20T21:33:00Z">
              <w:r w:rsidR="00CB4B6D">
                <w:rPr>
                  <w:rFonts w:ascii="Arial" w:hAnsi="Arial" w:cs="Arial"/>
                  <w:sz w:val="22"/>
                  <w:szCs w:val="22"/>
                  <w:lang w:val="en-US"/>
                </w:rPr>
                <w:t>reflect</w:t>
              </w:r>
            </w:ins>
            <w:ins w:id="61" w:author="Terada Saori" w:date="2013-03-20T21:32:00Z">
              <w:r w:rsidR="00CB4B6D">
                <w:rPr>
                  <w:rFonts w:ascii="Arial" w:hAnsi="Arial" w:cs="Arial"/>
                  <w:sz w:val="22"/>
                  <w:szCs w:val="22"/>
                  <w:lang w:val="en-US"/>
                </w:rPr>
                <w:t xml:space="preserve"> western </w:t>
              </w:r>
            </w:ins>
            <w:ins w:id="62" w:author="Terada Saori" w:date="2013-03-20T21:33:00Z">
              <w:r w:rsidR="00CB4B6D">
                <w:rPr>
                  <w:rFonts w:ascii="Arial" w:hAnsi="Arial" w:cs="Arial"/>
                  <w:sz w:val="22"/>
                  <w:szCs w:val="22"/>
                  <w:lang w:val="en-US"/>
                </w:rPr>
                <w:t>values do not uphold</w:t>
              </w:r>
            </w:ins>
          </w:p>
          <w:p w:rsidR="00587DF0" w:rsidRPr="00AF518F" w:rsidRDefault="00587DF0" w:rsidP="00587DF0">
            <w:pPr>
              <w:widowControl w:val="0"/>
              <w:autoSpaceDE w:val="0"/>
              <w:autoSpaceDN w:val="0"/>
              <w:adjustRightInd w:val="0"/>
              <w:contextualSpacing/>
              <w:rPr>
                <w:rFonts w:ascii="Arial" w:hAnsi="Arial" w:cs="Arial"/>
                <w:sz w:val="22"/>
                <w:szCs w:val="22"/>
                <w:lang w:val="en-US"/>
              </w:rPr>
            </w:pPr>
            <w:r w:rsidRPr="00AF518F">
              <w:rPr>
                <w:rFonts w:ascii="Arial" w:hAnsi="Arial" w:cs="Arial"/>
                <w:b/>
                <w:bCs/>
                <w:sz w:val="22"/>
                <w:szCs w:val="22"/>
                <w:lang w:val="en-US"/>
              </w:rPr>
              <w:lastRenderedPageBreak/>
              <w:t xml:space="preserve">Inalienable: </w:t>
            </w:r>
            <w:r w:rsidRPr="00AF518F">
              <w:rPr>
                <w:rFonts w:ascii="Arial" w:hAnsi="Arial" w:cs="Arial"/>
                <w:bCs/>
                <w:i/>
                <w:sz w:val="22"/>
                <w:szCs w:val="22"/>
                <w:lang w:val="en-US"/>
              </w:rPr>
              <w:t>(click)</w:t>
            </w:r>
            <w:r>
              <w:rPr>
                <w:rFonts w:ascii="Arial" w:hAnsi="Arial" w:cs="Arial"/>
                <w:bCs/>
                <w:i/>
                <w:sz w:val="22"/>
                <w:szCs w:val="22"/>
                <w:lang w:val="en-US"/>
              </w:rPr>
              <w:t>:</w:t>
            </w:r>
            <w:r w:rsidRPr="00AF518F">
              <w:rPr>
                <w:rFonts w:ascii="Arial" w:hAnsi="Arial" w:cs="Arial"/>
                <w:b/>
                <w:bCs/>
                <w:sz w:val="22"/>
                <w:szCs w:val="22"/>
                <w:lang w:val="en-US"/>
              </w:rPr>
              <w:t xml:space="preserve"> </w:t>
            </w:r>
            <w:r w:rsidRPr="00AF518F">
              <w:rPr>
                <w:rFonts w:ascii="Arial" w:hAnsi="Arial" w:cs="Arial"/>
                <w:sz w:val="22"/>
                <w:szCs w:val="22"/>
                <w:lang w:val="en-US"/>
              </w:rPr>
              <w:t>No one has the right to deprive another person of the</w:t>
            </w:r>
            <w:r w:rsidR="001E7CFE">
              <w:rPr>
                <w:rFonts w:ascii="Arial" w:hAnsi="Arial" w:cs="Arial"/>
                <w:sz w:val="22"/>
                <w:szCs w:val="22"/>
                <w:lang w:val="en-US"/>
              </w:rPr>
              <w:t>se rights</w:t>
            </w:r>
            <w:r w:rsidRPr="00AF518F">
              <w:rPr>
                <w:rFonts w:ascii="Arial" w:hAnsi="Arial" w:cs="Arial"/>
                <w:sz w:val="22"/>
                <w:szCs w:val="22"/>
                <w:lang w:val="en-US"/>
              </w:rPr>
              <w:t xml:space="preserve"> for any reason. People still have human rights even when the laws of their countries do not recognize them, or when they violate them. </w:t>
            </w:r>
            <w:ins w:id="63" w:author="Terada Saori" w:date="2013-03-21T11:42:00Z">
              <w:r w:rsidR="00BF75EE">
                <w:rPr>
                  <w:rFonts w:ascii="Arial" w:hAnsi="Arial" w:cs="Arial"/>
                  <w:sz w:val="22"/>
                  <w:szCs w:val="22"/>
                  <w:lang w:val="en-US"/>
                </w:rPr>
                <w:t>E.g. Human rights of women should be protected</w:t>
              </w:r>
            </w:ins>
            <w:ins w:id="64" w:author="Terada Saori" w:date="2013-03-21T11:43:00Z">
              <w:r w:rsidR="00BF75EE">
                <w:rPr>
                  <w:rFonts w:ascii="Arial" w:hAnsi="Arial" w:cs="Arial"/>
                  <w:sz w:val="22"/>
                  <w:szCs w:val="22"/>
                  <w:lang w:val="en-US"/>
                </w:rPr>
                <w:t>, even in countries that have not ratified the CEDAW or which have laws discriminating women</w:t>
              </w:r>
            </w:ins>
          </w:p>
          <w:p w:rsidR="00587DF0" w:rsidRDefault="00587DF0" w:rsidP="00587DF0">
            <w:pPr>
              <w:widowControl w:val="0"/>
              <w:tabs>
                <w:tab w:val="left" w:pos="220"/>
                <w:tab w:val="left" w:pos="720"/>
              </w:tabs>
              <w:autoSpaceDE w:val="0"/>
              <w:autoSpaceDN w:val="0"/>
              <w:adjustRightInd w:val="0"/>
              <w:contextualSpacing/>
              <w:rPr>
                <w:rFonts w:ascii="Arial" w:hAnsi="Arial" w:cs="Arial"/>
                <w:b/>
                <w:bCs/>
                <w:sz w:val="22"/>
                <w:szCs w:val="22"/>
                <w:lang w:val="en-US"/>
              </w:rPr>
            </w:pPr>
          </w:p>
          <w:p w:rsidR="00587DF0" w:rsidRDefault="003B101D" w:rsidP="00587DF0">
            <w:pPr>
              <w:widowControl w:val="0"/>
              <w:autoSpaceDE w:val="0"/>
              <w:autoSpaceDN w:val="0"/>
              <w:adjustRightInd w:val="0"/>
              <w:spacing w:after="240"/>
              <w:rPr>
                <w:ins w:id="65" w:author="Terada Saori" w:date="2013-03-21T11:26:00Z"/>
                <w:rFonts w:ascii="Arial" w:hAnsi="Arial" w:cs="Arial"/>
                <w:sz w:val="22"/>
                <w:szCs w:val="22"/>
                <w:lang w:val="en-US"/>
              </w:rPr>
            </w:pPr>
            <w:r w:rsidRPr="00AF518F">
              <w:rPr>
                <w:rFonts w:ascii="Arial" w:hAnsi="Arial" w:cs="Arial"/>
                <w:b/>
                <w:bCs/>
                <w:sz w:val="22"/>
                <w:szCs w:val="22"/>
                <w:lang w:val="en-US"/>
              </w:rPr>
              <w:t>I</w:t>
            </w:r>
            <w:r w:rsidR="003C5DF4" w:rsidRPr="00AF518F">
              <w:rPr>
                <w:rFonts w:ascii="Arial" w:hAnsi="Arial" w:cs="Arial"/>
                <w:b/>
                <w:bCs/>
                <w:sz w:val="22"/>
                <w:szCs w:val="22"/>
                <w:lang w:val="en-US"/>
              </w:rPr>
              <w:t>ndivisible</w:t>
            </w:r>
            <w:r w:rsidR="00587DF0">
              <w:rPr>
                <w:rFonts w:ascii="Arial" w:hAnsi="Arial" w:cs="Arial"/>
                <w:b/>
                <w:bCs/>
                <w:sz w:val="22"/>
                <w:szCs w:val="22"/>
                <w:lang w:val="en-US"/>
              </w:rPr>
              <w:t>, interrelated and interdependent</w:t>
            </w:r>
            <w:r w:rsidR="003C5DF4" w:rsidRPr="00AF518F">
              <w:rPr>
                <w:rFonts w:ascii="Arial" w:hAnsi="Arial" w:cs="Arial"/>
                <w:b/>
                <w:bCs/>
                <w:sz w:val="22"/>
                <w:szCs w:val="22"/>
                <w:lang w:val="en-US"/>
              </w:rPr>
              <w:t xml:space="preserve"> </w:t>
            </w:r>
            <w:r w:rsidR="003C5DF4" w:rsidRPr="00AF518F">
              <w:rPr>
                <w:rFonts w:ascii="Arial" w:hAnsi="Arial" w:cs="Arial"/>
                <w:bCs/>
                <w:i/>
                <w:sz w:val="22"/>
                <w:szCs w:val="22"/>
                <w:lang w:val="en-US"/>
              </w:rPr>
              <w:t>(click)</w:t>
            </w:r>
            <w:r w:rsidR="003C5DF4" w:rsidRPr="00AF518F">
              <w:rPr>
                <w:rFonts w:ascii="Arial" w:hAnsi="Arial" w:cs="Arial"/>
                <w:b/>
                <w:bCs/>
                <w:sz w:val="22"/>
                <w:szCs w:val="22"/>
                <w:lang w:val="en-US"/>
              </w:rPr>
              <w:t xml:space="preserve">: </w:t>
            </w:r>
            <w:del w:id="66" w:author="Terada Saori" w:date="2013-03-20T21:34:00Z">
              <w:r w:rsidR="00587DF0" w:rsidRPr="00587DF0" w:rsidDel="00CB4B6D">
                <w:rPr>
                  <w:rFonts w:ascii="Arial" w:hAnsi="Arial" w:cs="Arial"/>
                  <w:b/>
                  <w:bCs/>
                  <w:sz w:val="22"/>
                  <w:szCs w:val="22"/>
                  <w:lang w:val="en-US"/>
                </w:rPr>
                <w:delText>F</w:delText>
              </w:r>
              <w:r w:rsidR="00587DF0" w:rsidRPr="00587DF0" w:rsidDel="00CB4B6D">
                <w:rPr>
                  <w:rFonts w:ascii="Arial" w:hAnsi="Arial" w:cs="Arial"/>
                  <w:sz w:val="22"/>
                  <w:szCs w:val="22"/>
                  <w:lang w:val="en-US"/>
                </w:rPr>
                <w:delText xml:space="preserve">or the reason that it is insufficient to respect some human rights and not others. </w:delText>
              </w:r>
            </w:del>
            <w:r w:rsidR="00587DF0" w:rsidRPr="00587DF0">
              <w:rPr>
                <w:rFonts w:ascii="Arial" w:hAnsi="Arial" w:cs="Arial"/>
                <w:sz w:val="22"/>
                <w:szCs w:val="22"/>
                <w:lang w:val="en-US"/>
              </w:rPr>
              <w:t>In practice, the violation of one right will often affect the respect of sev</w:t>
            </w:r>
            <w:r w:rsidR="001E7CFE">
              <w:rPr>
                <w:rFonts w:ascii="Arial" w:hAnsi="Arial" w:cs="Arial"/>
                <w:sz w:val="22"/>
                <w:szCs w:val="22"/>
                <w:lang w:val="en-US"/>
              </w:rPr>
              <w:t>eral</w:t>
            </w:r>
            <w:r w:rsidR="00587DF0" w:rsidRPr="00587DF0">
              <w:rPr>
                <w:rFonts w:ascii="Arial" w:hAnsi="Arial" w:cs="Arial"/>
                <w:sz w:val="22"/>
                <w:szCs w:val="22"/>
                <w:lang w:val="en-US"/>
              </w:rPr>
              <w:t xml:space="preserve"> other rights. </w:t>
            </w:r>
            <w:del w:id="67" w:author="Terada Saori" w:date="2013-03-20T21:34:00Z">
              <w:r w:rsidR="00587DF0" w:rsidRPr="00587DF0" w:rsidDel="00CB4B6D">
                <w:rPr>
                  <w:rFonts w:ascii="Arial" w:hAnsi="Arial" w:cs="Arial"/>
                  <w:sz w:val="22"/>
                  <w:szCs w:val="22"/>
                  <w:lang w:val="en-US"/>
                </w:rPr>
                <w:delText>All human rights should therefore be seen as having equal importance and of being equally essential to respect for the dignity and worth of every person.</w:delText>
              </w:r>
            </w:del>
            <w:ins w:id="68" w:author="Terada Saori" w:date="2013-03-21T11:29:00Z">
              <w:r w:rsidR="00BF75EE">
                <w:rPr>
                  <w:rFonts w:ascii="Arial" w:hAnsi="Arial" w:cs="Arial"/>
                  <w:sz w:val="22"/>
                  <w:szCs w:val="22"/>
                  <w:lang w:val="en-US"/>
                </w:rPr>
                <w:t xml:space="preserve"> E.g.</w:t>
              </w:r>
              <w:r w:rsidR="00BF75EE" w:rsidRPr="00BF75EE">
                <w:rPr>
                  <w:rFonts w:ascii="Arial" w:hAnsi="Arial" w:cs="Arial"/>
                  <w:sz w:val="22"/>
                  <w:szCs w:val="22"/>
                  <w:lang w:val="en-US"/>
                </w:rPr>
                <w:t xml:space="preserve"> ensuring that all individuals have equal access to adequate housing, water and sanitation will help to overcome discrimination against women living in informal settlements and rural areas.</w:t>
              </w:r>
            </w:ins>
          </w:p>
          <w:p w:rsidR="00BF75EE" w:rsidRPr="00587DF0" w:rsidRDefault="00BF75EE" w:rsidP="00587DF0">
            <w:pPr>
              <w:widowControl w:val="0"/>
              <w:autoSpaceDE w:val="0"/>
              <w:autoSpaceDN w:val="0"/>
              <w:adjustRightInd w:val="0"/>
              <w:spacing w:after="240"/>
              <w:rPr>
                <w:rFonts w:ascii="Arial" w:hAnsi="Arial" w:cs="Arial"/>
                <w:sz w:val="22"/>
                <w:szCs w:val="22"/>
                <w:lang w:val="en-US"/>
              </w:rPr>
            </w:pPr>
            <w:ins w:id="69" w:author="Terada Saori" w:date="2013-03-21T11:26:00Z">
              <w:r w:rsidRPr="00BF75EE">
                <w:rPr>
                  <w:rFonts w:ascii="Arial" w:hAnsi="Arial" w:cs="Arial"/>
                  <w:b/>
                  <w:sz w:val="22"/>
                  <w:szCs w:val="22"/>
                  <w:lang w:val="en-US"/>
                  <w:rPrChange w:id="70" w:author="Terada Saori" w:date="2013-03-21T11:26:00Z">
                    <w:rPr>
                      <w:rFonts w:ascii="Arial" w:hAnsi="Arial" w:cs="Arial"/>
                      <w:sz w:val="22"/>
                      <w:szCs w:val="22"/>
                      <w:lang w:val="en-US"/>
                    </w:rPr>
                  </w:rPrChange>
                </w:rPr>
                <w:t>Non-discrimination and equality</w:t>
              </w:r>
              <w:r>
                <w:rPr>
                  <w:rFonts w:ascii="Arial" w:hAnsi="Arial" w:cs="Arial"/>
                  <w:sz w:val="22"/>
                  <w:szCs w:val="22"/>
                  <w:lang w:val="en-US"/>
                </w:rPr>
                <w:t xml:space="preserve"> (click):</w:t>
              </w:r>
            </w:ins>
            <w:ins w:id="71" w:author="Terada Saori" w:date="2013-03-21T11:43:00Z">
              <w:r>
                <w:rPr>
                  <w:rFonts w:ascii="Arial" w:hAnsi="Arial" w:cs="Arial"/>
                  <w:sz w:val="22"/>
                  <w:szCs w:val="22"/>
                  <w:lang w:val="en-US"/>
                </w:rPr>
                <w:t xml:space="preserve"> </w:t>
              </w:r>
            </w:ins>
            <w:ins w:id="72" w:author="Terada Saori" w:date="2013-03-21T11:45:00Z">
              <w:r>
                <w:rPr>
                  <w:rFonts w:ascii="Arial" w:hAnsi="Arial" w:cs="Arial"/>
                  <w:sz w:val="22"/>
                  <w:szCs w:val="22"/>
                  <w:lang w:val="en-US"/>
                </w:rPr>
                <w:t xml:space="preserve">Gender inequality </w:t>
              </w:r>
            </w:ins>
            <w:ins w:id="73" w:author="Terada Saori" w:date="2013-03-21T11:54:00Z">
              <w:r>
                <w:rPr>
                  <w:rFonts w:ascii="Arial" w:hAnsi="Arial" w:cs="Arial"/>
                  <w:sz w:val="22"/>
                  <w:szCs w:val="22"/>
                  <w:lang w:val="en-US"/>
                </w:rPr>
                <w:t>is</w:t>
              </w:r>
            </w:ins>
            <w:ins w:id="74" w:author="Terada Saori" w:date="2013-03-21T11:45:00Z">
              <w:r>
                <w:rPr>
                  <w:rFonts w:ascii="Arial" w:hAnsi="Arial" w:cs="Arial"/>
                  <w:sz w:val="22"/>
                  <w:szCs w:val="22"/>
                  <w:lang w:val="en-US"/>
                </w:rPr>
                <w:t xml:space="preserve"> the result of discrimination</w:t>
              </w:r>
            </w:ins>
            <w:ins w:id="75" w:author="Terada Saori" w:date="2013-03-21T11:46:00Z">
              <w:r>
                <w:rPr>
                  <w:rFonts w:ascii="Arial" w:hAnsi="Arial" w:cs="Arial"/>
                  <w:sz w:val="22"/>
                  <w:szCs w:val="22"/>
                  <w:lang w:val="en-US"/>
                </w:rPr>
                <w:t xml:space="preserve">. Giving different treatments to women and men on the basis of their </w:t>
              </w:r>
            </w:ins>
            <w:ins w:id="76" w:author="Terada Saori" w:date="2013-03-21T11:54:00Z">
              <w:r>
                <w:rPr>
                  <w:rFonts w:ascii="Arial" w:hAnsi="Arial" w:cs="Arial"/>
                  <w:sz w:val="22"/>
                  <w:szCs w:val="22"/>
                  <w:lang w:val="en-US"/>
                </w:rPr>
                <w:t>sex</w:t>
              </w:r>
            </w:ins>
            <w:ins w:id="77" w:author="Terada Saori" w:date="2013-03-21T11:45:00Z">
              <w:r>
                <w:rPr>
                  <w:rFonts w:ascii="Arial" w:hAnsi="Arial" w:cs="Arial"/>
                  <w:sz w:val="22"/>
                  <w:szCs w:val="22"/>
                  <w:lang w:val="en-US"/>
                </w:rPr>
                <w:t xml:space="preserve"> </w:t>
              </w:r>
            </w:ins>
            <w:ins w:id="78" w:author="Terada Saori" w:date="2013-03-21T11:54:00Z">
              <w:r>
                <w:rPr>
                  <w:rFonts w:ascii="Arial" w:hAnsi="Arial" w:cs="Arial"/>
                  <w:sz w:val="22"/>
                  <w:szCs w:val="22"/>
                  <w:lang w:val="en-US"/>
                </w:rPr>
                <w:t>is gender-based discrimination.</w:t>
              </w:r>
            </w:ins>
            <w:ins w:id="79" w:author="Terada Saori" w:date="2013-03-21T11:29:00Z">
              <w:r>
                <w:t xml:space="preserve"> </w:t>
              </w:r>
            </w:ins>
            <w:ins w:id="80" w:author="Terada Saori" w:date="2013-03-21T11:31:00Z">
              <w:r>
                <w:rPr>
                  <w:rFonts w:ascii="Arial" w:hAnsi="Arial" w:cs="Arial"/>
                  <w:sz w:val="22"/>
                  <w:szCs w:val="22"/>
                  <w:lang w:val="en-US"/>
                </w:rPr>
                <w:t>E.g. r</w:t>
              </w:r>
            </w:ins>
            <w:ins w:id="81" w:author="Terada Saori" w:date="2013-03-21T11:29:00Z">
              <w:r w:rsidRPr="00BF75EE">
                <w:rPr>
                  <w:rFonts w:ascii="Arial" w:hAnsi="Arial" w:cs="Arial"/>
                  <w:sz w:val="22"/>
                  <w:szCs w:val="22"/>
                  <w:lang w:val="en-US"/>
                </w:rPr>
                <w:t xml:space="preserve">efusal to hire a woman, on the ground </w:t>
              </w:r>
              <w:r>
                <w:rPr>
                  <w:rFonts w:ascii="Arial" w:hAnsi="Arial" w:cs="Arial"/>
                  <w:sz w:val="22"/>
                  <w:szCs w:val="22"/>
                  <w:lang w:val="en-US"/>
                </w:rPr>
                <w:t>that she might become pregnant</w:t>
              </w:r>
            </w:ins>
            <w:ins w:id="82" w:author="Terada Saori" w:date="2013-03-21T11:53:00Z">
              <w:r>
                <w:rPr>
                  <w:rFonts w:ascii="Arial" w:hAnsi="Arial" w:cs="Arial"/>
                  <w:sz w:val="22"/>
                  <w:szCs w:val="22"/>
                  <w:lang w:val="en-US"/>
                </w:rPr>
                <w:t xml:space="preserve"> or r</w:t>
              </w:r>
              <w:r w:rsidRPr="00BF75EE">
                <w:rPr>
                  <w:rFonts w:ascii="Arial" w:hAnsi="Arial" w:cs="Arial"/>
                  <w:sz w:val="22"/>
                  <w:szCs w:val="22"/>
                  <w:lang w:val="en-US"/>
                </w:rPr>
                <w:t xml:space="preserve">efusal to grant paternity leave may also amount to </w:t>
              </w:r>
              <w:r>
                <w:rPr>
                  <w:rFonts w:ascii="Arial" w:hAnsi="Arial" w:cs="Arial"/>
                  <w:sz w:val="22"/>
                  <w:szCs w:val="22"/>
                  <w:lang w:val="en-US"/>
                </w:rPr>
                <w:t xml:space="preserve">gender-based </w:t>
              </w:r>
              <w:r w:rsidRPr="00BF75EE">
                <w:rPr>
                  <w:rFonts w:ascii="Arial" w:hAnsi="Arial" w:cs="Arial"/>
                  <w:sz w:val="22"/>
                  <w:szCs w:val="22"/>
                  <w:lang w:val="en-US"/>
                </w:rPr>
                <w:t>discrimination</w:t>
              </w:r>
            </w:ins>
          </w:p>
          <w:p w:rsidR="00587DF0" w:rsidRDefault="00587DF0" w:rsidP="00587DF0">
            <w:pPr>
              <w:widowControl w:val="0"/>
              <w:tabs>
                <w:tab w:val="left" w:pos="220"/>
                <w:tab w:val="left" w:pos="720"/>
              </w:tabs>
              <w:autoSpaceDE w:val="0"/>
              <w:autoSpaceDN w:val="0"/>
              <w:adjustRightInd w:val="0"/>
              <w:contextualSpacing/>
              <w:rPr>
                <w:ins w:id="83" w:author="Terada Saori" w:date="2013-03-21T11:38:00Z"/>
                <w:rFonts w:ascii="Arial" w:hAnsi="Arial" w:cs="Arial"/>
                <w:bCs/>
                <w:sz w:val="22"/>
                <w:szCs w:val="22"/>
                <w:lang w:val="en-US"/>
              </w:rPr>
            </w:pPr>
            <w:r w:rsidRPr="00AA6C4C">
              <w:rPr>
                <w:rFonts w:ascii="Arial" w:hAnsi="Arial" w:cs="Arial"/>
                <w:bCs/>
                <w:sz w:val="22"/>
                <w:szCs w:val="22"/>
                <w:lang w:val="en-US"/>
              </w:rPr>
              <w:t xml:space="preserve">Reference: </w:t>
            </w:r>
            <w:ins w:id="84" w:author="Terada Saori" w:date="2013-03-21T11:38:00Z">
              <w:r w:rsidR="00BF75EE">
                <w:rPr>
                  <w:rFonts w:ascii="Arial" w:hAnsi="Arial" w:cs="Arial"/>
                  <w:bCs/>
                  <w:sz w:val="22"/>
                  <w:szCs w:val="22"/>
                  <w:lang w:val="en-US"/>
                </w:rPr>
                <w:br/>
                <w:t xml:space="preserve">- </w:t>
              </w:r>
            </w:ins>
            <w:proofErr w:type="spellStart"/>
            <w:r w:rsidRPr="00AA6C4C">
              <w:rPr>
                <w:rFonts w:ascii="Arial" w:hAnsi="Arial" w:cs="Arial"/>
                <w:bCs/>
                <w:sz w:val="22"/>
                <w:szCs w:val="22"/>
                <w:lang w:val="en-US"/>
              </w:rPr>
              <w:t>OHCHR</w:t>
            </w:r>
            <w:del w:id="85" w:author="Terada Saori" w:date="2013-03-21T11:38:00Z">
              <w:r w:rsidRPr="00AA6C4C" w:rsidDel="00BF75EE">
                <w:rPr>
                  <w:rFonts w:ascii="Arial" w:hAnsi="Arial" w:cs="Arial"/>
                  <w:bCs/>
                  <w:sz w:val="22"/>
                  <w:szCs w:val="22"/>
                  <w:lang w:val="en-US"/>
                </w:rPr>
                <w:delText xml:space="preserve">. </w:delText>
              </w:r>
            </w:del>
            <w:ins w:id="86" w:author="Terada Saori" w:date="2013-03-20T23:23:00Z">
              <w:r w:rsidR="00845709">
                <w:rPr>
                  <w:rFonts w:ascii="Arial" w:hAnsi="Arial" w:cs="Arial"/>
                  <w:bCs/>
                  <w:sz w:val="22"/>
                  <w:szCs w:val="22"/>
                  <w:lang w:val="en-US"/>
                </w:rPr>
                <w:t>Gender</w:t>
              </w:r>
              <w:proofErr w:type="spellEnd"/>
              <w:r w:rsidR="00845709">
                <w:rPr>
                  <w:rFonts w:ascii="Arial" w:hAnsi="Arial" w:cs="Arial"/>
                  <w:bCs/>
                  <w:sz w:val="22"/>
                  <w:szCs w:val="22"/>
                  <w:lang w:val="en-US"/>
                </w:rPr>
                <w:t xml:space="preserve"> Equality Policy</w:t>
              </w:r>
            </w:ins>
            <w:del w:id="87" w:author="Terada Saori" w:date="2013-03-20T23:23:00Z">
              <w:r w:rsidR="00AA6C4C" w:rsidRPr="00AA6C4C" w:rsidDel="00845709">
                <w:rPr>
                  <w:rFonts w:ascii="Arial" w:hAnsi="Arial" w:cs="Arial"/>
                  <w:bCs/>
                  <w:sz w:val="22"/>
                  <w:szCs w:val="22"/>
                  <w:lang w:val="en-US"/>
                </w:rPr>
                <w:delText xml:space="preserve">Human Rights. A basic handbook for UN staff. </w:delText>
              </w:r>
            </w:del>
            <w:ins w:id="88" w:author="Terada Saori" w:date="2013-03-20T23:25:00Z">
              <w:r w:rsidR="00845709">
                <w:rPr>
                  <w:rFonts w:ascii="Arial" w:hAnsi="Arial" w:cs="Arial"/>
                  <w:bCs/>
                  <w:sz w:val="22"/>
                  <w:szCs w:val="22"/>
                  <w:lang w:val="en-US"/>
                </w:rPr>
                <w:fldChar w:fldCharType="begin"/>
              </w:r>
              <w:r w:rsidR="00845709">
                <w:rPr>
                  <w:rFonts w:ascii="Arial" w:hAnsi="Arial" w:cs="Arial"/>
                  <w:bCs/>
                  <w:sz w:val="22"/>
                  <w:szCs w:val="22"/>
                  <w:lang w:val="en-US"/>
                </w:rPr>
                <w:instrText xml:space="preserve"> HYPERLINK "</w:instrText>
              </w:r>
              <w:r w:rsidR="00845709" w:rsidRPr="00845709">
                <w:rPr>
                  <w:rFonts w:ascii="Arial" w:hAnsi="Arial" w:cs="Arial"/>
                  <w:bCs/>
                  <w:sz w:val="22"/>
                  <w:szCs w:val="22"/>
                  <w:lang w:val="en-US"/>
                </w:rPr>
                <w:instrText>http://www2.ohchr.org/english/issues/women/docs/GenderEqualityPolicy_September2011.pdf</w:instrText>
              </w:r>
              <w:r w:rsidR="00845709">
                <w:rPr>
                  <w:rFonts w:ascii="Arial" w:hAnsi="Arial" w:cs="Arial"/>
                  <w:bCs/>
                  <w:sz w:val="22"/>
                  <w:szCs w:val="22"/>
                  <w:lang w:val="en-US"/>
                </w:rPr>
                <w:instrText xml:space="preserve">" </w:instrText>
              </w:r>
              <w:r w:rsidR="00845709">
                <w:rPr>
                  <w:rFonts w:ascii="Arial" w:hAnsi="Arial" w:cs="Arial"/>
                  <w:bCs/>
                  <w:sz w:val="22"/>
                  <w:szCs w:val="22"/>
                  <w:lang w:val="en-US"/>
                </w:rPr>
                <w:fldChar w:fldCharType="separate"/>
              </w:r>
              <w:r w:rsidR="00845709" w:rsidRPr="00D33887">
                <w:rPr>
                  <w:rStyle w:val="Hyperlink"/>
                  <w:rFonts w:ascii="Arial" w:hAnsi="Arial" w:cs="Arial"/>
                  <w:bCs/>
                  <w:sz w:val="22"/>
                  <w:szCs w:val="22"/>
                  <w:lang w:val="en-US"/>
                </w:rPr>
                <w:t>http://www2.ohchr.org/english/issues/women/docs/GenderEqualityPolicy_September2011.pdf</w:t>
              </w:r>
              <w:r w:rsidR="00845709">
                <w:rPr>
                  <w:rFonts w:ascii="Arial" w:hAnsi="Arial" w:cs="Arial"/>
                  <w:bCs/>
                  <w:sz w:val="22"/>
                  <w:szCs w:val="22"/>
                  <w:lang w:val="en-US"/>
                </w:rPr>
                <w:fldChar w:fldCharType="end"/>
              </w:r>
              <w:r w:rsidR="00845709">
                <w:rPr>
                  <w:rFonts w:ascii="Arial" w:hAnsi="Arial" w:cs="Arial"/>
                  <w:bCs/>
                  <w:sz w:val="22"/>
                  <w:szCs w:val="22"/>
                  <w:lang w:val="en-US"/>
                </w:rPr>
                <w:t xml:space="preserve"> </w:t>
              </w:r>
            </w:ins>
            <w:del w:id="89" w:author="Terada Saori" w:date="2013-03-20T23:25:00Z">
              <w:r w:rsidR="00AA6C4C" w:rsidRPr="00AA6C4C" w:rsidDel="00845709">
                <w:rPr>
                  <w:rFonts w:ascii="Arial" w:hAnsi="Arial" w:cs="Arial"/>
                  <w:bCs/>
                  <w:sz w:val="22"/>
                  <w:szCs w:val="22"/>
                  <w:lang w:val="en-US"/>
                </w:rPr>
                <w:delText>http://www.ohchr.org/Documents/Publications/HRhandbooken.pdf</w:delText>
              </w:r>
            </w:del>
          </w:p>
          <w:p w:rsidR="00BF75EE" w:rsidRPr="00BF75EE" w:rsidRDefault="00BF75EE">
            <w:pPr>
              <w:pStyle w:val="ListParagraph"/>
              <w:widowControl w:val="0"/>
              <w:numPr>
                <w:ilvl w:val="0"/>
                <w:numId w:val="57"/>
              </w:numPr>
              <w:tabs>
                <w:tab w:val="left" w:pos="220"/>
                <w:tab w:val="left" w:pos="720"/>
              </w:tabs>
              <w:autoSpaceDE w:val="0"/>
              <w:autoSpaceDN w:val="0"/>
              <w:adjustRightInd w:val="0"/>
              <w:rPr>
                <w:rFonts w:ascii="Arial" w:hAnsi="Arial" w:cs="Arial"/>
                <w:bCs/>
                <w:sz w:val="22"/>
                <w:szCs w:val="22"/>
                <w:lang w:val="en-US"/>
                <w:rPrChange w:id="90" w:author="Terada Saori" w:date="2013-03-21T11:39:00Z">
                  <w:rPr>
                    <w:lang w:val="en-US"/>
                  </w:rPr>
                </w:rPrChange>
              </w:rPr>
              <w:pPrChange w:id="91" w:author="Terada Saori" w:date="2013-03-21T11:39:00Z">
                <w:pPr>
                  <w:widowControl w:val="0"/>
                  <w:tabs>
                    <w:tab w:val="left" w:pos="220"/>
                    <w:tab w:val="left" w:pos="720"/>
                  </w:tabs>
                  <w:autoSpaceDE w:val="0"/>
                  <w:autoSpaceDN w:val="0"/>
                  <w:adjustRightInd w:val="0"/>
                  <w:contextualSpacing/>
                </w:pPr>
              </w:pPrChange>
            </w:pPr>
            <w:ins w:id="92" w:author="Terada Saori" w:date="2013-03-21T11:39:00Z">
              <w:r w:rsidRPr="00BF75EE">
                <w:rPr>
                  <w:rFonts w:ascii="Arial" w:hAnsi="Arial" w:cs="Arial"/>
                  <w:bCs/>
                  <w:sz w:val="22"/>
                  <w:szCs w:val="22"/>
                  <w:lang w:val="en-US"/>
                </w:rPr>
                <w:t>C</w:t>
              </w:r>
              <w:r>
                <w:rPr>
                  <w:rFonts w:ascii="Arial" w:hAnsi="Arial" w:cs="Arial"/>
                  <w:bCs/>
                  <w:sz w:val="22"/>
                  <w:szCs w:val="22"/>
                  <w:lang w:val="en-US"/>
                </w:rPr>
                <w:t xml:space="preserve">ommittee on Economic, Social and Cultural Rights, General Recommendation </w:t>
              </w:r>
            </w:ins>
            <w:ins w:id="93" w:author="Terada Saori" w:date="2013-03-21T11:41:00Z">
              <w:r>
                <w:rPr>
                  <w:rFonts w:ascii="Arial" w:hAnsi="Arial" w:cs="Arial"/>
                  <w:bCs/>
                  <w:sz w:val="22"/>
                  <w:szCs w:val="22"/>
                  <w:lang w:val="en-US"/>
                </w:rPr>
                <w:t xml:space="preserve">20 </w:t>
              </w:r>
            </w:ins>
          </w:p>
          <w:p w:rsidR="00587DF0" w:rsidRPr="00BF75EE" w:rsidRDefault="00BF75EE" w:rsidP="00587DF0">
            <w:pPr>
              <w:widowControl w:val="0"/>
              <w:tabs>
                <w:tab w:val="left" w:pos="220"/>
                <w:tab w:val="left" w:pos="720"/>
              </w:tabs>
              <w:autoSpaceDE w:val="0"/>
              <w:autoSpaceDN w:val="0"/>
              <w:adjustRightInd w:val="0"/>
              <w:contextualSpacing/>
              <w:rPr>
                <w:rFonts w:ascii="Arial" w:hAnsi="Arial" w:cs="Arial"/>
                <w:bCs/>
                <w:sz w:val="22"/>
                <w:szCs w:val="22"/>
                <w:lang w:val="en-US"/>
                <w:rPrChange w:id="94" w:author="Terada Saori" w:date="2013-03-21T11:41:00Z">
                  <w:rPr>
                    <w:rFonts w:ascii="Arial" w:hAnsi="Arial" w:cs="Arial"/>
                    <w:b/>
                    <w:bCs/>
                    <w:sz w:val="22"/>
                    <w:szCs w:val="22"/>
                    <w:lang w:val="en-US"/>
                  </w:rPr>
                </w:rPrChange>
              </w:rPr>
            </w:pPr>
            <w:ins w:id="95" w:author="Terada Saori" w:date="2013-03-21T11:41:00Z">
              <w:r w:rsidRPr="00BF75EE">
                <w:rPr>
                  <w:rFonts w:ascii="Arial" w:hAnsi="Arial" w:cs="Arial"/>
                  <w:bCs/>
                  <w:sz w:val="22"/>
                  <w:szCs w:val="22"/>
                  <w:lang w:val="en-US"/>
                  <w:rPrChange w:id="96" w:author="Terada Saori" w:date="2013-03-21T11:41:00Z">
                    <w:rPr>
                      <w:rFonts w:ascii="Arial" w:hAnsi="Arial" w:cs="Arial"/>
                      <w:b/>
                      <w:bCs/>
                      <w:sz w:val="22"/>
                      <w:szCs w:val="22"/>
                      <w:lang w:val="en-US"/>
                    </w:rPr>
                  </w:rPrChange>
                </w:rPr>
                <w:t>http://www2.ohchr.org/english/bodies/cescr/docs/E.C.12.GC.20.doc</w:t>
              </w:r>
            </w:ins>
          </w:p>
          <w:p w:rsidR="003C5DF4" w:rsidRPr="00AF518F" w:rsidRDefault="003C5DF4" w:rsidP="004B537B">
            <w:pPr>
              <w:widowControl w:val="0"/>
              <w:numPr>
                <w:ilvl w:val="0"/>
                <w:numId w:val="20"/>
              </w:numPr>
              <w:tabs>
                <w:tab w:val="left" w:pos="220"/>
                <w:tab w:val="left" w:pos="720"/>
              </w:tabs>
              <w:autoSpaceDE w:val="0"/>
              <w:autoSpaceDN w:val="0"/>
              <w:adjustRightInd w:val="0"/>
              <w:ind w:hanging="720"/>
              <w:contextualSpacing/>
              <w:rPr>
                <w:rFonts w:ascii="Arial" w:hAnsi="Arial" w:cs="Arial"/>
                <w:sz w:val="22"/>
                <w:szCs w:val="22"/>
                <w:lang w:val="en-US"/>
              </w:rPr>
            </w:pPr>
          </w:p>
        </w:tc>
      </w:tr>
      <w:tr w:rsidR="00840D7D" w:rsidRPr="00A86059" w:rsidTr="0092158A">
        <w:tc>
          <w:tcPr>
            <w:tcW w:w="6048" w:type="dxa"/>
          </w:tcPr>
          <w:p w:rsidR="00840D7D" w:rsidRDefault="00840D7D" w:rsidP="00840D7D">
            <w:pPr>
              <w:autoSpaceDE w:val="0"/>
              <w:autoSpaceDN w:val="0"/>
              <w:adjustRightInd w:val="0"/>
              <w:contextualSpacing/>
              <w:rPr>
                <w:rFonts w:ascii="Arial" w:hAnsi="Arial" w:cs="Arial"/>
                <w:sz w:val="22"/>
                <w:szCs w:val="22"/>
                <w:lang w:val="en-US"/>
              </w:rPr>
            </w:pPr>
          </w:p>
          <w:p w:rsidR="00840D7D" w:rsidRPr="00AF518F" w:rsidRDefault="002726DC" w:rsidP="00840D7D">
            <w:pPr>
              <w:autoSpaceDE w:val="0"/>
              <w:autoSpaceDN w:val="0"/>
              <w:adjustRightInd w:val="0"/>
              <w:contextualSpacing/>
              <w:rPr>
                <w:rFonts w:ascii="Arial" w:hAnsi="Arial" w:cs="Arial"/>
                <w:b/>
                <w:sz w:val="22"/>
                <w:szCs w:val="22"/>
                <w:lang w:val="en-US"/>
              </w:rPr>
            </w:pPr>
            <w:r>
              <w:rPr>
                <w:rFonts w:ascii="Arial" w:hAnsi="Arial" w:cs="Arial"/>
                <w:sz w:val="22"/>
                <w:szCs w:val="22"/>
                <w:lang w:val="en-US"/>
              </w:rPr>
              <w:t>5</w:t>
            </w:r>
            <w:r w:rsidR="00840D7D">
              <w:rPr>
                <w:rFonts w:ascii="Arial" w:hAnsi="Arial" w:cs="Arial"/>
                <w:sz w:val="22"/>
                <w:szCs w:val="22"/>
                <w:lang w:val="en-US"/>
              </w:rPr>
              <w:t xml:space="preserve">. </w:t>
            </w:r>
            <w:del w:id="97" w:author="Terada Saori" w:date="2013-04-03T15:01:00Z">
              <w:r w:rsidR="00840D7D" w:rsidRPr="00AF518F" w:rsidDel="00077C53">
                <w:rPr>
                  <w:rFonts w:ascii="Arial" w:hAnsi="Arial" w:cs="Arial"/>
                  <w:b/>
                  <w:sz w:val="22"/>
                  <w:szCs w:val="22"/>
                  <w:lang w:val="en-US"/>
                </w:rPr>
                <w:delText>WHAT DO YOU KNOW ABOUT HUMAN RIGHTS STANDARDS?</w:delText>
              </w:r>
            </w:del>
            <w:ins w:id="98" w:author="Terada Saori" w:date="2013-04-03T15:01:00Z">
              <w:r w:rsidR="00077C53">
                <w:rPr>
                  <w:rFonts w:ascii="Arial" w:hAnsi="Arial" w:cs="Arial"/>
                  <w:b/>
                  <w:sz w:val="22"/>
                  <w:szCs w:val="22"/>
                  <w:lang w:val="en-US"/>
                </w:rPr>
                <w:t>Human rights based approach to gender issues</w:t>
              </w:r>
            </w:ins>
          </w:p>
          <w:p w:rsidR="00840D7D" w:rsidRPr="00AF518F" w:rsidRDefault="003356E3" w:rsidP="00840D7D">
            <w:pPr>
              <w:contextualSpacing/>
              <w:rPr>
                <w:rFonts w:ascii="Arial" w:hAnsi="Arial" w:cs="Arial"/>
                <w:b/>
                <w:sz w:val="22"/>
                <w:szCs w:val="22"/>
                <w:lang w:val="en-US"/>
              </w:rPr>
            </w:pPr>
            <w:ins w:id="99" w:author="Terada Saori" w:date="2013-03-20T23:12:00Z">
              <w:r>
                <w:rPr>
                  <w:rFonts w:ascii="Arial" w:hAnsi="Arial" w:cs="Arial"/>
                  <w:b/>
                  <w:sz w:val="22"/>
                  <w:szCs w:val="22"/>
                  <w:lang w:val="en-US"/>
                </w:rPr>
                <w:t>[</w:t>
              </w:r>
            </w:ins>
            <w:ins w:id="100" w:author="Terada Saori" w:date="2013-03-20T23:13:00Z">
              <w:r>
                <w:rPr>
                  <w:rFonts w:ascii="Arial" w:hAnsi="Arial" w:cs="Arial"/>
                  <w:b/>
                  <w:sz w:val="22"/>
                  <w:szCs w:val="22"/>
                  <w:lang w:val="en-US"/>
                </w:rPr>
                <w:t xml:space="preserve">Consider </w:t>
              </w:r>
            </w:ins>
            <w:ins w:id="101" w:author="Terada Saori" w:date="2013-03-20T23:12:00Z">
              <w:r>
                <w:rPr>
                  <w:rFonts w:ascii="Arial" w:hAnsi="Arial" w:cs="Arial"/>
                  <w:b/>
                  <w:sz w:val="22"/>
                  <w:szCs w:val="22"/>
                  <w:lang w:val="en-US"/>
                </w:rPr>
                <w:t>replac</w:t>
              </w:r>
            </w:ins>
            <w:ins w:id="102" w:author="Terada Saori" w:date="2013-03-20T23:13:00Z">
              <w:r>
                <w:rPr>
                  <w:rFonts w:ascii="Arial" w:hAnsi="Arial" w:cs="Arial"/>
                  <w:b/>
                  <w:sz w:val="22"/>
                  <w:szCs w:val="22"/>
                  <w:lang w:val="en-US"/>
                </w:rPr>
                <w:t>ing this quiz</w:t>
              </w:r>
            </w:ins>
            <w:ins w:id="103" w:author="Terada Saori" w:date="2013-03-20T23:12:00Z">
              <w:r>
                <w:rPr>
                  <w:rFonts w:ascii="Arial" w:hAnsi="Arial" w:cs="Arial"/>
                  <w:b/>
                  <w:sz w:val="22"/>
                  <w:szCs w:val="22"/>
                  <w:lang w:val="en-US"/>
                </w:rPr>
                <w:t xml:space="preserve"> by an interactive exercise in which the user analyses how human rights violations affect women and men differently</w:t>
              </w:r>
            </w:ins>
            <w:ins w:id="104" w:author="Terada Saori" w:date="2013-03-20T23:13:00Z">
              <w:r>
                <w:rPr>
                  <w:rFonts w:ascii="Arial" w:hAnsi="Arial" w:cs="Arial"/>
                  <w:b/>
                  <w:sz w:val="22"/>
                  <w:szCs w:val="22"/>
                  <w:lang w:val="en-US"/>
                </w:rPr>
                <w:t>, which will be more useful for the average UN staff</w:t>
              </w:r>
            </w:ins>
            <w:ins w:id="105" w:author="Terada Saori" w:date="2013-03-20T23:27:00Z">
              <w:r w:rsidR="00845709">
                <w:rPr>
                  <w:rFonts w:ascii="Arial" w:hAnsi="Arial" w:cs="Arial"/>
                  <w:b/>
                  <w:sz w:val="22"/>
                  <w:szCs w:val="22"/>
                  <w:lang w:val="en-US"/>
                </w:rPr>
                <w:t xml:space="preserve"> as the focus of the </w:t>
              </w:r>
              <w:r w:rsidR="00845709">
                <w:rPr>
                  <w:rFonts w:ascii="Arial" w:hAnsi="Arial" w:cs="Arial"/>
                  <w:b/>
                  <w:sz w:val="22"/>
                  <w:szCs w:val="22"/>
                  <w:lang w:val="en-US"/>
                </w:rPr>
                <w:lastRenderedPageBreak/>
                <w:t>course is gender and its</w:t>
              </w:r>
            </w:ins>
            <w:ins w:id="106" w:author="Terada Saori" w:date="2013-03-20T23:12:00Z">
              <w:r>
                <w:rPr>
                  <w:rFonts w:ascii="Arial" w:hAnsi="Arial" w:cs="Arial"/>
                  <w:b/>
                  <w:sz w:val="22"/>
                  <w:szCs w:val="22"/>
                  <w:lang w:val="en-US"/>
                </w:rPr>
                <w:t>]</w:t>
              </w:r>
            </w:ins>
          </w:p>
          <w:p w:rsidR="00840D7D" w:rsidRDefault="00840D7D" w:rsidP="00840D7D">
            <w:pPr>
              <w:contextualSpacing/>
              <w:rPr>
                <w:rFonts w:ascii="Arial" w:hAnsi="Arial" w:cs="Arial"/>
                <w:sz w:val="22"/>
                <w:szCs w:val="22"/>
                <w:lang w:val="en-US"/>
              </w:rPr>
            </w:pPr>
          </w:p>
          <w:p w:rsidR="00077C53" w:rsidRDefault="00077C53" w:rsidP="00077C53">
            <w:pPr>
              <w:contextualSpacing/>
              <w:rPr>
                <w:ins w:id="107" w:author="Terada Saori" w:date="2013-04-03T15:05:00Z"/>
                <w:rFonts w:ascii="Arial" w:hAnsi="Arial" w:cs="Arial"/>
                <w:sz w:val="22"/>
                <w:szCs w:val="22"/>
                <w:lang w:val="en-US"/>
              </w:rPr>
            </w:pPr>
            <w:ins w:id="108" w:author="Terada Saori" w:date="2013-04-03T15:03:00Z">
              <w:r w:rsidRPr="00077C53">
                <w:rPr>
                  <w:rFonts w:ascii="Arial" w:hAnsi="Arial" w:cs="Arial"/>
                  <w:sz w:val="22"/>
                  <w:szCs w:val="22"/>
                  <w:lang w:val="en-US"/>
                </w:rPr>
                <w:t xml:space="preserve">A human rights-based approach </w:t>
              </w:r>
            </w:ins>
            <w:ins w:id="109" w:author="Terada Saori" w:date="2013-04-03T15:17:00Z">
              <w:r w:rsidR="00F22666">
                <w:rPr>
                  <w:rFonts w:ascii="Arial" w:hAnsi="Arial" w:cs="Arial"/>
                  <w:sz w:val="22"/>
                  <w:szCs w:val="22"/>
                  <w:lang w:val="en-US"/>
                </w:rPr>
                <w:t xml:space="preserve">(HRBA) </w:t>
              </w:r>
            </w:ins>
            <w:ins w:id="110" w:author="Terada Saori" w:date="2013-04-03T15:03:00Z">
              <w:r w:rsidRPr="00077C53">
                <w:rPr>
                  <w:rFonts w:ascii="Arial" w:hAnsi="Arial" w:cs="Arial"/>
                  <w:sz w:val="22"/>
                  <w:szCs w:val="22"/>
                  <w:lang w:val="en-US"/>
                </w:rPr>
                <w:t xml:space="preserve">to gender </w:t>
              </w:r>
            </w:ins>
            <w:ins w:id="111" w:author="Terada Saori" w:date="2013-04-03T15:04:00Z">
              <w:r>
                <w:rPr>
                  <w:rFonts w:ascii="Arial" w:hAnsi="Arial" w:cs="Arial"/>
                  <w:sz w:val="22"/>
                  <w:szCs w:val="22"/>
                  <w:lang w:val="en-US"/>
                </w:rPr>
                <w:t>issues</w:t>
              </w:r>
            </w:ins>
            <w:ins w:id="112" w:author="Terada Saori" w:date="2013-04-03T15:03:00Z">
              <w:r w:rsidRPr="00077C53">
                <w:rPr>
                  <w:rFonts w:ascii="Arial" w:hAnsi="Arial" w:cs="Arial"/>
                  <w:sz w:val="22"/>
                  <w:szCs w:val="22"/>
                  <w:lang w:val="en-US"/>
                </w:rPr>
                <w:t xml:space="preserve"> uncovers how human rights issues affect women and men differently and how </w:t>
              </w:r>
            </w:ins>
            <w:ins w:id="113" w:author="Terada Saori" w:date="2013-04-03T15:04:00Z">
              <w:r>
                <w:rPr>
                  <w:rFonts w:ascii="Arial" w:hAnsi="Arial" w:cs="Arial"/>
                  <w:sz w:val="22"/>
                  <w:szCs w:val="22"/>
                  <w:lang w:val="en-US"/>
                </w:rPr>
                <w:t>power relations</w:t>
              </w:r>
            </w:ins>
            <w:ins w:id="114" w:author="Terada Saori" w:date="2013-04-03T15:03:00Z">
              <w:r w:rsidRPr="00077C53">
                <w:rPr>
                  <w:rFonts w:ascii="Arial" w:hAnsi="Arial" w:cs="Arial"/>
                  <w:sz w:val="22"/>
                  <w:szCs w:val="22"/>
                  <w:lang w:val="en-US"/>
                </w:rPr>
                <w:t xml:space="preserve"> and gender-based discriminations affect the</w:t>
              </w:r>
              <w:r>
                <w:rPr>
                  <w:rFonts w:ascii="Arial" w:hAnsi="Arial" w:cs="Arial"/>
                  <w:sz w:val="22"/>
                  <w:szCs w:val="22"/>
                  <w:lang w:val="en-US"/>
                </w:rPr>
                <w:t xml:space="preserve"> effective enjoyment of rights</w:t>
              </w:r>
            </w:ins>
            <w:ins w:id="115" w:author="Terada Saori" w:date="2013-04-03T15:05:00Z">
              <w:r>
                <w:rPr>
                  <w:rFonts w:ascii="Arial" w:hAnsi="Arial" w:cs="Arial"/>
                  <w:sz w:val="22"/>
                  <w:szCs w:val="22"/>
                  <w:lang w:val="en-US"/>
                </w:rPr>
                <w:t xml:space="preserve"> by all human beings.</w:t>
              </w:r>
            </w:ins>
          </w:p>
          <w:p w:rsidR="00077C53" w:rsidRDefault="00077C53" w:rsidP="00077C53">
            <w:pPr>
              <w:contextualSpacing/>
              <w:rPr>
                <w:ins w:id="116" w:author="Terada Saori" w:date="2013-04-03T15:02:00Z"/>
                <w:rFonts w:ascii="Arial" w:hAnsi="Arial" w:cs="Arial"/>
                <w:sz w:val="22"/>
                <w:szCs w:val="22"/>
                <w:lang w:val="en-US"/>
              </w:rPr>
            </w:pPr>
          </w:p>
          <w:p w:rsidR="00F22666" w:rsidRDefault="00F22666">
            <w:pPr>
              <w:contextualSpacing/>
              <w:rPr>
                <w:ins w:id="117" w:author="Terada Saori" w:date="2013-04-03T15:18:00Z"/>
                <w:rFonts w:ascii="Arial" w:hAnsi="Arial" w:cs="Arial"/>
                <w:sz w:val="22"/>
                <w:szCs w:val="22"/>
                <w:lang w:val="en-US"/>
              </w:rPr>
              <w:pPrChange w:id="118" w:author="Terada Saori" w:date="2013-04-03T15:18:00Z">
                <w:pPr>
                  <w:autoSpaceDE w:val="0"/>
                  <w:autoSpaceDN w:val="0"/>
                  <w:adjustRightInd w:val="0"/>
                  <w:contextualSpacing/>
                </w:pPr>
              </w:pPrChange>
            </w:pPr>
            <w:ins w:id="119" w:author="Terada Saori" w:date="2013-04-03T15:17:00Z">
              <w:r w:rsidRPr="00F22666">
                <w:rPr>
                  <w:rFonts w:ascii="Arial" w:hAnsi="Arial" w:cs="Arial"/>
                  <w:sz w:val="22"/>
                  <w:szCs w:val="22"/>
                  <w:lang w:val="en-US"/>
                </w:rPr>
                <w:t xml:space="preserve">HRBA and </w:t>
              </w:r>
              <w:r>
                <w:rPr>
                  <w:rFonts w:ascii="Arial" w:hAnsi="Arial" w:cs="Arial"/>
                  <w:sz w:val="22"/>
                  <w:szCs w:val="22"/>
                  <w:lang w:val="en-US"/>
                </w:rPr>
                <w:t xml:space="preserve">gender mainstreaming </w:t>
              </w:r>
              <w:r w:rsidRPr="00F22666">
                <w:rPr>
                  <w:rFonts w:ascii="Arial" w:hAnsi="Arial" w:cs="Arial"/>
                  <w:sz w:val="22"/>
                  <w:szCs w:val="22"/>
                  <w:lang w:val="en-US"/>
                </w:rPr>
                <w:t xml:space="preserve">are </w:t>
              </w:r>
              <w:r>
                <w:rPr>
                  <w:rFonts w:ascii="Arial" w:hAnsi="Arial" w:cs="Arial"/>
                  <w:sz w:val="22"/>
                  <w:szCs w:val="22"/>
                  <w:lang w:val="en-US"/>
                </w:rPr>
                <w:t>two</w:t>
              </w:r>
              <w:r w:rsidRPr="00F22666">
                <w:rPr>
                  <w:rFonts w:ascii="Arial" w:hAnsi="Arial" w:cs="Arial"/>
                  <w:sz w:val="22"/>
                  <w:szCs w:val="22"/>
                  <w:lang w:val="en-US"/>
                </w:rPr>
                <w:t xml:space="preserve"> of the </w:t>
              </w:r>
              <w:r>
                <w:rPr>
                  <w:rFonts w:ascii="Arial" w:hAnsi="Arial" w:cs="Arial"/>
                  <w:sz w:val="22"/>
                  <w:szCs w:val="22"/>
                  <w:lang w:val="en-US"/>
                </w:rPr>
                <w:t>five</w:t>
              </w:r>
              <w:r w:rsidRPr="00F22666">
                <w:rPr>
                  <w:rFonts w:ascii="Arial" w:hAnsi="Arial" w:cs="Arial"/>
                  <w:sz w:val="22"/>
                  <w:szCs w:val="22"/>
                  <w:lang w:val="en-US"/>
                </w:rPr>
                <w:t xml:space="preserve"> UN programming principles</w:t>
              </w:r>
              <w:r>
                <w:rPr>
                  <w:rFonts w:ascii="Arial" w:hAnsi="Arial" w:cs="Arial"/>
                  <w:sz w:val="22"/>
                  <w:szCs w:val="22"/>
                  <w:lang w:val="en-US"/>
                </w:rPr>
                <w:t xml:space="preserve"> (the others are result-based management, environmental sustainability and capacity-development)</w:t>
              </w:r>
              <w:r w:rsidRPr="00F22666">
                <w:rPr>
                  <w:rFonts w:ascii="Arial" w:hAnsi="Arial" w:cs="Arial"/>
                  <w:sz w:val="22"/>
                  <w:szCs w:val="22"/>
                  <w:lang w:val="en-US"/>
                </w:rPr>
                <w:t xml:space="preserve">. </w:t>
              </w:r>
            </w:ins>
            <w:ins w:id="120" w:author="Terada Saori" w:date="2013-04-03T15:18:00Z">
              <w:r>
                <w:rPr>
                  <w:rFonts w:ascii="Arial" w:hAnsi="Arial" w:cs="Arial"/>
                  <w:sz w:val="22"/>
                  <w:szCs w:val="22"/>
                  <w:lang w:val="en-US"/>
                </w:rPr>
                <w:t>As such, every UN staff member should use them in their programming work.</w:t>
              </w:r>
            </w:ins>
          </w:p>
          <w:p w:rsidR="00F22666" w:rsidRDefault="00F22666">
            <w:pPr>
              <w:contextualSpacing/>
              <w:rPr>
                <w:ins w:id="121" w:author="Terada Saori" w:date="2013-04-03T15:18:00Z"/>
                <w:rFonts w:ascii="Arial" w:hAnsi="Arial" w:cs="Arial"/>
                <w:sz w:val="22"/>
                <w:szCs w:val="22"/>
                <w:lang w:val="en-US"/>
              </w:rPr>
              <w:pPrChange w:id="122" w:author="Terada Saori" w:date="2013-04-03T15:18:00Z">
                <w:pPr>
                  <w:autoSpaceDE w:val="0"/>
                  <w:autoSpaceDN w:val="0"/>
                  <w:adjustRightInd w:val="0"/>
                  <w:contextualSpacing/>
                </w:pPr>
              </w:pPrChange>
            </w:pPr>
          </w:p>
          <w:p w:rsidR="00F22666" w:rsidRDefault="00F22666">
            <w:pPr>
              <w:contextualSpacing/>
              <w:rPr>
                <w:ins w:id="123" w:author="Terada Saori" w:date="2013-04-03T15:18:00Z"/>
                <w:rFonts w:ascii="Arial" w:hAnsi="Arial" w:cs="Arial"/>
                <w:sz w:val="22"/>
                <w:szCs w:val="22"/>
                <w:lang w:val="en-US"/>
              </w:rPr>
              <w:pPrChange w:id="124" w:author="Terada Saori" w:date="2013-04-03T15:18:00Z">
                <w:pPr>
                  <w:autoSpaceDE w:val="0"/>
                  <w:autoSpaceDN w:val="0"/>
                  <w:adjustRightInd w:val="0"/>
                  <w:contextualSpacing/>
                </w:pPr>
              </w:pPrChange>
            </w:pPr>
            <w:ins w:id="125" w:author="Terada Saori" w:date="2013-04-03T15:18:00Z">
              <w:r>
                <w:rPr>
                  <w:rFonts w:ascii="Arial" w:hAnsi="Arial" w:cs="Arial"/>
                  <w:sz w:val="22"/>
                  <w:szCs w:val="22"/>
                  <w:lang w:val="en-US"/>
                </w:rPr>
                <w:t>To know more on HRBA, see:</w:t>
              </w:r>
            </w:ins>
            <w:ins w:id="126" w:author="Terada Saori" w:date="2013-04-03T15:19:00Z">
              <w:r>
                <w:t xml:space="preserve"> </w:t>
              </w:r>
              <w:r w:rsidRPr="00F22666">
                <w:rPr>
                  <w:rFonts w:ascii="Arial" w:hAnsi="Arial" w:cs="Arial"/>
                  <w:sz w:val="22"/>
                  <w:szCs w:val="22"/>
                  <w:lang w:val="en-US"/>
                </w:rPr>
                <w:t>http://hrbaportal.org/</w:t>
              </w:r>
            </w:ins>
          </w:p>
          <w:p w:rsidR="00840D7D" w:rsidRPr="00AF518F" w:rsidDel="00077C53" w:rsidRDefault="00840D7D">
            <w:pPr>
              <w:contextualSpacing/>
              <w:rPr>
                <w:del w:id="127" w:author="Terada Saori" w:date="2013-04-03T15:02:00Z"/>
                <w:rFonts w:ascii="Arial" w:hAnsi="Arial" w:cs="Arial"/>
                <w:sz w:val="22"/>
                <w:szCs w:val="22"/>
                <w:lang w:val="en-US"/>
              </w:rPr>
            </w:pPr>
            <w:del w:id="128" w:author="Terada Saori" w:date="2013-04-03T15:02:00Z">
              <w:r w:rsidRPr="00B42C3C" w:rsidDel="00077C53">
                <w:rPr>
                  <w:rFonts w:ascii="Arial" w:hAnsi="Arial" w:cs="Arial"/>
                  <w:sz w:val="22"/>
                  <w:szCs w:val="22"/>
                  <w:lang w:val="en-US"/>
                </w:rPr>
                <w:delText>As people, we all intuitively know something about our human rights.</w:delText>
              </w:r>
              <w:r w:rsidDel="00077C53">
                <w:rPr>
                  <w:rFonts w:ascii="Arial" w:hAnsi="Arial" w:cs="Arial"/>
                  <w:sz w:val="22"/>
                  <w:szCs w:val="22"/>
                  <w:lang w:val="en-US"/>
                </w:rPr>
                <w:delText xml:space="preserve"> </w:delText>
              </w:r>
              <w:r w:rsidRPr="00AF518F" w:rsidDel="00077C53">
                <w:rPr>
                  <w:rFonts w:ascii="Arial" w:hAnsi="Arial" w:cs="Arial"/>
                  <w:sz w:val="22"/>
                  <w:szCs w:val="22"/>
                  <w:lang w:val="en-US"/>
                </w:rPr>
                <w:delText>However, do you know what these human rights standards mean for member states of the United Nations?</w:delText>
              </w:r>
            </w:del>
          </w:p>
          <w:p w:rsidR="00840D7D" w:rsidRPr="00AF518F" w:rsidDel="00077C53" w:rsidRDefault="00840D7D">
            <w:pPr>
              <w:contextualSpacing/>
              <w:rPr>
                <w:del w:id="129" w:author="Terada Saori" w:date="2013-04-03T15:02:00Z"/>
                <w:rFonts w:ascii="Arial" w:hAnsi="Arial" w:cs="Arial"/>
                <w:b/>
                <w:sz w:val="22"/>
                <w:szCs w:val="22"/>
                <w:lang w:val="en-US"/>
              </w:rPr>
            </w:pPr>
          </w:p>
          <w:p w:rsidR="00840D7D" w:rsidRPr="00AF518F" w:rsidDel="00077C53" w:rsidRDefault="00840D7D">
            <w:pPr>
              <w:contextualSpacing/>
              <w:rPr>
                <w:del w:id="130" w:author="Terada Saori" w:date="2013-04-03T15:02:00Z"/>
                <w:rFonts w:ascii="Arial" w:hAnsi="Arial" w:cs="Arial"/>
                <w:kern w:val="24"/>
                <w:sz w:val="22"/>
                <w:szCs w:val="22"/>
                <w:lang w:val="en-NZ"/>
              </w:rPr>
              <w:pPrChange w:id="131" w:author="Terada Saori" w:date="2013-04-03T15:18:00Z">
                <w:pPr>
                  <w:autoSpaceDE w:val="0"/>
                  <w:autoSpaceDN w:val="0"/>
                  <w:adjustRightInd w:val="0"/>
                  <w:contextualSpacing/>
                </w:pPr>
              </w:pPrChange>
            </w:pPr>
            <w:del w:id="132" w:author="Terada Saori" w:date="2013-04-03T15:02:00Z">
              <w:r w:rsidRPr="00AF518F" w:rsidDel="00077C53">
                <w:rPr>
                  <w:rFonts w:ascii="Arial" w:hAnsi="Arial" w:cs="Arial"/>
                  <w:sz w:val="22"/>
                  <w:szCs w:val="22"/>
                  <w:lang w:val="en-US"/>
                </w:rPr>
                <w:delText xml:space="preserve">We invite you to answer the following questions and evaluate your own knowledge about human rights standards. </w:delText>
              </w:r>
              <w:r w:rsidRPr="00AF518F" w:rsidDel="00077C53">
                <w:rPr>
                  <w:rFonts w:ascii="Arial" w:hAnsi="Arial" w:cs="Arial"/>
                  <w:kern w:val="24"/>
                  <w:sz w:val="22"/>
                  <w:szCs w:val="22"/>
                  <w:lang w:val="en-NZ"/>
                </w:rPr>
                <w:delText xml:space="preserve">Select </w:delText>
              </w:r>
              <w:r w:rsidRPr="00AF518F" w:rsidDel="00077C53">
                <w:rPr>
                  <w:rFonts w:ascii="Arial" w:hAnsi="Arial" w:cs="Arial"/>
                  <w:b/>
                  <w:kern w:val="24"/>
                  <w:sz w:val="22"/>
                  <w:szCs w:val="22"/>
                  <w:lang w:val="en-NZ"/>
                </w:rPr>
                <w:delText xml:space="preserve">True </w:delText>
              </w:r>
              <w:r w:rsidRPr="00AF518F" w:rsidDel="00077C53">
                <w:rPr>
                  <w:rFonts w:ascii="Arial" w:hAnsi="Arial" w:cs="Arial"/>
                  <w:kern w:val="24"/>
                  <w:sz w:val="22"/>
                  <w:szCs w:val="22"/>
                  <w:lang w:val="en-NZ"/>
                </w:rPr>
                <w:delText xml:space="preserve">or </w:delText>
              </w:r>
              <w:r w:rsidRPr="00AF518F" w:rsidDel="00077C53">
                <w:rPr>
                  <w:rFonts w:ascii="Arial" w:hAnsi="Arial" w:cs="Arial"/>
                  <w:b/>
                  <w:kern w:val="24"/>
                  <w:sz w:val="22"/>
                  <w:szCs w:val="22"/>
                  <w:lang w:val="en-NZ"/>
                </w:rPr>
                <w:delText>False</w:delText>
              </w:r>
              <w:r w:rsidRPr="00AF518F" w:rsidDel="00077C53">
                <w:rPr>
                  <w:rFonts w:ascii="Arial" w:hAnsi="Arial" w:cs="Arial"/>
                  <w:kern w:val="24"/>
                  <w:sz w:val="22"/>
                  <w:szCs w:val="22"/>
                  <w:lang w:val="en-NZ"/>
                </w:rPr>
                <w:delText xml:space="preserve"> for each statement.</w:delText>
              </w:r>
            </w:del>
          </w:p>
          <w:p w:rsidR="00840D7D" w:rsidRPr="00AF518F" w:rsidRDefault="00840D7D">
            <w:pPr>
              <w:contextualSpacing/>
              <w:rPr>
                <w:rFonts w:ascii="Arial" w:hAnsi="Arial" w:cs="Arial"/>
                <w:kern w:val="24"/>
                <w:sz w:val="22"/>
                <w:szCs w:val="22"/>
                <w:lang w:val="en-NZ"/>
              </w:rPr>
              <w:pPrChange w:id="133" w:author="Terada Saori" w:date="2013-04-03T15:18:00Z">
                <w:pPr>
                  <w:autoSpaceDE w:val="0"/>
                  <w:autoSpaceDN w:val="0"/>
                  <w:adjustRightInd w:val="0"/>
                  <w:contextualSpacing/>
                </w:pPr>
              </w:pPrChange>
            </w:pPr>
          </w:p>
          <w:p w:rsidR="00840D7D" w:rsidRPr="00AF518F" w:rsidRDefault="00840D7D" w:rsidP="00840D7D">
            <w:pPr>
              <w:autoSpaceDE w:val="0"/>
              <w:autoSpaceDN w:val="0"/>
              <w:adjustRightInd w:val="0"/>
              <w:contextualSpacing/>
              <w:rPr>
                <w:rFonts w:ascii="Arial" w:hAnsi="Arial" w:cs="Arial"/>
                <w:b/>
                <w:sz w:val="22"/>
                <w:szCs w:val="22"/>
                <w:lang w:val="en-US"/>
              </w:rPr>
            </w:pPr>
          </w:p>
          <w:p w:rsidR="00C95510" w:rsidDel="00077C53" w:rsidRDefault="00C95510" w:rsidP="00C95510">
            <w:pPr>
              <w:contextualSpacing/>
              <w:rPr>
                <w:del w:id="134" w:author="Terada Saori" w:date="2013-04-03T15:02:00Z"/>
                <w:rFonts w:ascii="Arial" w:hAnsi="Arial" w:cs="Arial"/>
                <w:sz w:val="22"/>
                <w:szCs w:val="22"/>
                <w:lang w:val="en-US"/>
              </w:rPr>
            </w:pPr>
            <w:del w:id="135" w:author="Terada Saori" w:date="2013-04-03T15:02:00Z">
              <w:r w:rsidDel="00077C53">
                <w:rPr>
                  <w:rFonts w:ascii="Arial" w:hAnsi="Arial" w:cs="Arial"/>
                  <w:sz w:val="22"/>
                  <w:szCs w:val="22"/>
                  <w:lang w:val="en-US"/>
                </w:rPr>
                <w:delText xml:space="preserve">Click on </w:delText>
              </w:r>
              <w:r w:rsidR="001E7CFE" w:rsidDel="00077C53">
                <w:rPr>
                  <w:rFonts w:ascii="Arial" w:hAnsi="Arial" w:cs="Arial"/>
                  <w:sz w:val="22"/>
                  <w:szCs w:val="22"/>
                  <w:lang w:val="en-US"/>
                </w:rPr>
                <w:delText xml:space="preserve">the </w:delText>
              </w:r>
              <w:r w:rsidDel="00077C53">
                <w:rPr>
                  <w:rFonts w:ascii="Arial" w:hAnsi="Arial" w:cs="Arial"/>
                  <w:sz w:val="22"/>
                  <w:szCs w:val="22"/>
                  <w:lang w:val="en-US"/>
                </w:rPr>
                <w:delText xml:space="preserve">resources button to </w:delText>
              </w:r>
              <w:r w:rsidR="001E7CFE" w:rsidDel="00077C53">
                <w:rPr>
                  <w:rFonts w:ascii="Arial" w:hAnsi="Arial" w:cs="Arial"/>
                  <w:sz w:val="22"/>
                  <w:szCs w:val="22"/>
                  <w:lang w:val="en-US"/>
                </w:rPr>
                <w:delText>review</w:delText>
              </w:r>
              <w:r w:rsidDel="00077C53">
                <w:rPr>
                  <w:rFonts w:ascii="Arial" w:hAnsi="Arial" w:cs="Arial"/>
                  <w:sz w:val="22"/>
                  <w:szCs w:val="22"/>
                  <w:lang w:val="en-US"/>
                </w:rPr>
                <w:delText xml:space="preserve"> the principal UN international instruments (PDF document):</w:delText>
              </w:r>
            </w:del>
          </w:p>
          <w:p w:rsidR="00C95510" w:rsidDel="00077C53" w:rsidRDefault="00C95510" w:rsidP="00C95510">
            <w:pPr>
              <w:contextualSpacing/>
              <w:rPr>
                <w:del w:id="136" w:author="Terada Saori" w:date="2013-04-03T15:02:00Z"/>
                <w:rFonts w:ascii="Arial" w:hAnsi="Arial" w:cs="Arial"/>
                <w:sz w:val="22"/>
                <w:szCs w:val="22"/>
                <w:lang w:val="en-US"/>
              </w:rPr>
            </w:pPr>
          </w:p>
          <w:p w:rsidR="00C95510" w:rsidRPr="00AF518F" w:rsidDel="00077C53" w:rsidRDefault="00C95510" w:rsidP="00C95510">
            <w:pPr>
              <w:widowControl w:val="0"/>
              <w:autoSpaceDE w:val="0"/>
              <w:autoSpaceDN w:val="0"/>
              <w:adjustRightInd w:val="0"/>
              <w:ind w:left="360"/>
              <w:contextualSpacing/>
              <w:rPr>
                <w:del w:id="137" w:author="Terada Saori" w:date="2013-04-03T15:02:00Z"/>
                <w:rFonts w:ascii="Arial" w:hAnsi="Arial" w:cs="Arial"/>
                <w:sz w:val="22"/>
                <w:szCs w:val="22"/>
                <w:lang w:val="en-US"/>
              </w:rPr>
            </w:pPr>
          </w:p>
          <w:p w:rsidR="00C95510" w:rsidRPr="00AF518F" w:rsidDel="00077C53" w:rsidRDefault="00C95510" w:rsidP="00C95510">
            <w:pPr>
              <w:pStyle w:val="ListParagraph"/>
              <w:widowControl w:val="0"/>
              <w:numPr>
                <w:ilvl w:val="0"/>
                <w:numId w:val="25"/>
              </w:numPr>
              <w:tabs>
                <w:tab w:val="left" w:pos="220"/>
                <w:tab w:val="left" w:pos="720"/>
              </w:tabs>
              <w:autoSpaceDE w:val="0"/>
              <w:autoSpaceDN w:val="0"/>
              <w:adjustRightInd w:val="0"/>
              <w:rPr>
                <w:del w:id="138" w:author="Terada Saori" w:date="2013-04-03T15:02:00Z"/>
                <w:rFonts w:ascii="Arial" w:hAnsi="Arial" w:cs="Arial"/>
                <w:sz w:val="22"/>
                <w:szCs w:val="22"/>
                <w:lang w:val="en-US"/>
              </w:rPr>
            </w:pPr>
            <w:del w:id="139" w:author="Terada Saori" w:date="2013-04-03T15:02:00Z">
              <w:r w:rsidRPr="00AF518F" w:rsidDel="00077C53">
                <w:rPr>
                  <w:rFonts w:ascii="Arial" w:hAnsi="Arial" w:cs="Arial"/>
                  <w:sz w:val="22"/>
                  <w:szCs w:val="22"/>
                  <w:lang w:val="en-US"/>
                </w:rPr>
                <w:delText xml:space="preserve">International Covenant on Civil and Political Rights </w:delText>
              </w:r>
            </w:del>
          </w:p>
          <w:p w:rsidR="00C95510" w:rsidRPr="00AF518F" w:rsidDel="00077C53" w:rsidRDefault="00C95510" w:rsidP="00C95510">
            <w:pPr>
              <w:pStyle w:val="ListParagraph"/>
              <w:widowControl w:val="0"/>
              <w:tabs>
                <w:tab w:val="left" w:pos="220"/>
                <w:tab w:val="left" w:pos="720"/>
              </w:tabs>
              <w:autoSpaceDE w:val="0"/>
              <w:autoSpaceDN w:val="0"/>
              <w:adjustRightInd w:val="0"/>
              <w:rPr>
                <w:del w:id="140" w:author="Terada Saori" w:date="2013-04-03T15:02:00Z"/>
                <w:rFonts w:ascii="Arial" w:hAnsi="Arial" w:cs="Arial"/>
                <w:sz w:val="22"/>
                <w:szCs w:val="22"/>
                <w:lang w:val="en-US"/>
              </w:rPr>
            </w:pPr>
            <w:del w:id="141" w:author="Terada Saori" w:date="2013-04-03T15:02:00Z">
              <w:r w:rsidRPr="00AF518F" w:rsidDel="00077C53">
                <w:rPr>
                  <w:rFonts w:ascii="Arial" w:hAnsi="Arial" w:cs="Arial"/>
                  <w:sz w:val="22"/>
                  <w:szCs w:val="22"/>
                  <w:highlight w:val="green"/>
                  <w:lang w:val="en-US"/>
                </w:rPr>
                <w:delText>RESOURCE:</w:delText>
              </w:r>
              <w:r w:rsidRPr="00AF518F" w:rsidDel="00077C53">
                <w:rPr>
                  <w:rFonts w:ascii="Arial" w:hAnsi="Arial" w:cs="Arial"/>
                  <w:sz w:val="22"/>
                  <w:szCs w:val="22"/>
                  <w:lang w:val="en-US"/>
                </w:rPr>
                <w:delText xml:space="preserve"> http://www2.ohchr.org/english/law/pdf/ccpr.pdf</w:delText>
              </w:r>
            </w:del>
          </w:p>
          <w:p w:rsidR="00C95510" w:rsidRPr="00AF518F" w:rsidDel="00077C53" w:rsidRDefault="00C95510" w:rsidP="00C95510">
            <w:pPr>
              <w:pStyle w:val="ListParagraph"/>
              <w:widowControl w:val="0"/>
              <w:numPr>
                <w:ilvl w:val="0"/>
                <w:numId w:val="25"/>
              </w:numPr>
              <w:tabs>
                <w:tab w:val="left" w:pos="220"/>
                <w:tab w:val="left" w:pos="720"/>
              </w:tabs>
              <w:autoSpaceDE w:val="0"/>
              <w:autoSpaceDN w:val="0"/>
              <w:adjustRightInd w:val="0"/>
              <w:rPr>
                <w:del w:id="142" w:author="Terada Saori" w:date="2013-04-03T15:02:00Z"/>
                <w:rFonts w:ascii="Arial" w:hAnsi="Arial" w:cs="Arial"/>
                <w:sz w:val="22"/>
                <w:szCs w:val="22"/>
                <w:lang w:val="en-US"/>
              </w:rPr>
            </w:pPr>
            <w:del w:id="143" w:author="Terada Saori" w:date="2013-04-03T15:02:00Z">
              <w:r w:rsidRPr="00AF518F" w:rsidDel="00077C53">
                <w:rPr>
                  <w:rFonts w:ascii="Arial" w:hAnsi="Arial" w:cs="Arial"/>
                  <w:sz w:val="22"/>
                  <w:szCs w:val="22"/>
                  <w:lang w:val="en-US"/>
                </w:rPr>
                <w:delText xml:space="preserve">International Covenant on Economic, Social and Cultural Rights form the International Bill of Human Rights </w:delText>
              </w:r>
            </w:del>
          </w:p>
          <w:p w:rsidR="00C95510" w:rsidRPr="00AF518F" w:rsidDel="00077C53" w:rsidRDefault="00C95510" w:rsidP="00C95510">
            <w:pPr>
              <w:pStyle w:val="ListParagraph"/>
              <w:widowControl w:val="0"/>
              <w:tabs>
                <w:tab w:val="left" w:pos="220"/>
                <w:tab w:val="left" w:pos="720"/>
              </w:tabs>
              <w:autoSpaceDE w:val="0"/>
              <w:autoSpaceDN w:val="0"/>
              <w:adjustRightInd w:val="0"/>
              <w:rPr>
                <w:del w:id="144" w:author="Terada Saori" w:date="2013-04-03T15:02:00Z"/>
                <w:rFonts w:ascii="Arial" w:hAnsi="Arial" w:cs="Arial"/>
                <w:sz w:val="22"/>
                <w:szCs w:val="22"/>
                <w:lang w:val="en-US"/>
              </w:rPr>
            </w:pPr>
            <w:del w:id="145" w:author="Terada Saori" w:date="2013-04-03T15:02:00Z">
              <w:r w:rsidRPr="00AF518F" w:rsidDel="00077C53">
                <w:rPr>
                  <w:rFonts w:ascii="Arial" w:hAnsi="Arial" w:cs="Arial"/>
                  <w:sz w:val="22"/>
                  <w:szCs w:val="22"/>
                  <w:highlight w:val="green"/>
                  <w:lang w:val="en-US"/>
                </w:rPr>
                <w:delText>RESOURCE:</w:delText>
              </w:r>
              <w:r w:rsidRPr="00AF518F" w:rsidDel="00077C53">
                <w:rPr>
                  <w:rFonts w:ascii="Arial" w:hAnsi="Arial" w:cs="Arial"/>
                  <w:sz w:val="22"/>
                  <w:szCs w:val="22"/>
                  <w:lang w:val="en-US"/>
                </w:rPr>
                <w:delText xml:space="preserve"> http://www2.ohchr.org/english/law/pdf/cescr.pdf</w:delText>
              </w:r>
            </w:del>
          </w:p>
          <w:p w:rsidR="00C95510" w:rsidRPr="00AF518F" w:rsidDel="00077C53" w:rsidRDefault="00C95510" w:rsidP="00C95510">
            <w:pPr>
              <w:pStyle w:val="ListParagraph"/>
              <w:widowControl w:val="0"/>
              <w:numPr>
                <w:ilvl w:val="0"/>
                <w:numId w:val="25"/>
              </w:numPr>
              <w:autoSpaceDE w:val="0"/>
              <w:autoSpaceDN w:val="0"/>
              <w:adjustRightInd w:val="0"/>
              <w:rPr>
                <w:del w:id="146" w:author="Terada Saori" w:date="2013-04-03T15:02:00Z"/>
                <w:rFonts w:ascii="Arial" w:hAnsi="Arial" w:cs="Arial"/>
                <w:sz w:val="22"/>
                <w:szCs w:val="22"/>
                <w:lang w:val="en-US"/>
              </w:rPr>
            </w:pPr>
            <w:del w:id="147" w:author="Terada Saori" w:date="2013-04-03T15:02:00Z">
              <w:r w:rsidRPr="00AF518F" w:rsidDel="00077C53">
                <w:rPr>
                  <w:rFonts w:ascii="Arial" w:hAnsi="Arial" w:cs="Arial"/>
                  <w:sz w:val="22"/>
                  <w:szCs w:val="22"/>
                  <w:lang w:val="en-US"/>
                </w:rPr>
                <w:delText>International Convention on the Elimination of All Forms of Racial Discrimination</w:delText>
              </w:r>
            </w:del>
          </w:p>
          <w:p w:rsidR="00C95510" w:rsidRPr="00AF518F" w:rsidDel="00077C53" w:rsidRDefault="00C95510" w:rsidP="00C95510">
            <w:pPr>
              <w:pStyle w:val="ListParagraph"/>
              <w:widowControl w:val="0"/>
              <w:autoSpaceDE w:val="0"/>
              <w:autoSpaceDN w:val="0"/>
              <w:adjustRightInd w:val="0"/>
              <w:rPr>
                <w:del w:id="148" w:author="Terada Saori" w:date="2013-04-03T15:02:00Z"/>
                <w:rFonts w:ascii="Arial" w:hAnsi="Arial" w:cs="Arial"/>
                <w:sz w:val="22"/>
                <w:szCs w:val="22"/>
                <w:lang w:val="en-US"/>
              </w:rPr>
            </w:pPr>
            <w:del w:id="149" w:author="Terada Saori" w:date="2013-04-03T15:02:00Z">
              <w:r w:rsidRPr="00AF518F" w:rsidDel="00077C53">
                <w:rPr>
                  <w:rFonts w:ascii="Arial" w:hAnsi="Arial" w:cs="Arial"/>
                  <w:sz w:val="22"/>
                  <w:szCs w:val="22"/>
                  <w:highlight w:val="green"/>
                  <w:lang w:val="en-US"/>
                </w:rPr>
                <w:delText>RESOURCE:</w:delText>
              </w:r>
              <w:r w:rsidRPr="00AF518F" w:rsidDel="00077C53">
                <w:rPr>
                  <w:rFonts w:ascii="Arial" w:hAnsi="Arial" w:cs="Arial"/>
                  <w:sz w:val="22"/>
                  <w:szCs w:val="22"/>
                  <w:lang w:val="en-US"/>
                </w:rPr>
                <w:delText xml:space="preserve"> http://www2.ohchr.org/english/law/pdf/cerd.pdf</w:delText>
              </w:r>
            </w:del>
          </w:p>
          <w:p w:rsidR="00C95510" w:rsidRPr="00AF518F" w:rsidDel="00077C53" w:rsidRDefault="00C95510" w:rsidP="00C95510">
            <w:pPr>
              <w:pStyle w:val="ListParagraph"/>
              <w:widowControl w:val="0"/>
              <w:numPr>
                <w:ilvl w:val="0"/>
                <w:numId w:val="25"/>
              </w:numPr>
              <w:autoSpaceDE w:val="0"/>
              <w:autoSpaceDN w:val="0"/>
              <w:adjustRightInd w:val="0"/>
              <w:rPr>
                <w:del w:id="150" w:author="Terada Saori" w:date="2013-04-03T15:02:00Z"/>
                <w:rFonts w:ascii="Arial" w:hAnsi="Arial" w:cs="Arial"/>
                <w:sz w:val="22"/>
                <w:szCs w:val="22"/>
                <w:lang w:val="en-US"/>
              </w:rPr>
            </w:pPr>
            <w:del w:id="151" w:author="Terada Saori" w:date="2013-04-03T15:02:00Z">
              <w:r w:rsidRPr="00AF518F" w:rsidDel="00077C53">
                <w:rPr>
                  <w:rFonts w:ascii="Arial" w:hAnsi="Arial" w:cs="Arial"/>
                  <w:sz w:val="22"/>
                  <w:szCs w:val="22"/>
                  <w:lang w:val="en-US"/>
                </w:rPr>
                <w:delText>Convention on the Elimination of All Forms of Discrimination against Women</w:delText>
              </w:r>
            </w:del>
          </w:p>
          <w:p w:rsidR="00C95510" w:rsidRPr="00AF518F" w:rsidDel="00077C53" w:rsidRDefault="00C95510" w:rsidP="00C95510">
            <w:pPr>
              <w:pStyle w:val="ListParagraph"/>
              <w:widowControl w:val="0"/>
              <w:autoSpaceDE w:val="0"/>
              <w:autoSpaceDN w:val="0"/>
              <w:adjustRightInd w:val="0"/>
              <w:rPr>
                <w:del w:id="152" w:author="Terada Saori" w:date="2013-04-03T15:02:00Z"/>
                <w:rFonts w:ascii="Arial" w:hAnsi="Arial" w:cs="Arial"/>
                <w:sz w:val="22"/>
                <w:szCs w:val="22"/>
                <w:lang w:val="en-US"/>
              </w:rPr>
            </w:pPr>
            <w:del w:id="153" w:author="Terada Saori" w:date="2013-04-03T15:02:00Z">
              <w:r w:rsidRPr="00AF518F" w:rsidDel="00077C53">
                <w:rPr>
                  <w:rFonts w:ascii="Arial" w:hAnsi="Arial" w:cs="Arial"/>
                  <w:sz w:val="22"/>
                  <w:szCs w:val="22"/>
                  <w:highlight w:val="green"/>
                  <w:lang w:val="en-US"/>
                </w:rPr>
                <w:delText>RESOURCE:</w:delText>
              </w:r>
              <w:r w:rsidRPr="00AF518F" w:rsidDel="00077C53">
                <w:rPr>
                  <w:rFonts w:ascii="Arial" w:hAnsi="Arial" w:cs="Arial"/>
                  <w:sz w:val="22"/>
                  <w:szCs w:val="22"/>
                  <w:lang w:val="en-US"/>
                </w:rPr>
                <w:delText xml:space="preserve"> http://www.unhcr.org/refworld/docid/3ae6b3970.html</w:delText>
              </w:r>
            </w:del>
          </w:p>
          <w:p w:rsidR="00C95510" w:rsidRPr="00AF518F" w:rsidDel="00077C53" w:rsidRDefault="00C95510" w:rsidP="00C95510">
            <w:pPr>
              <w:pStyle w:val="ListParagraph"/>
              <w:widowControl w:val="0"/>
              <w:numPr>
                <w:ilvl w:val="0"/>
                <w:numId w:val="25"/>
              </w:numPr>
              <w:autoSpaceDE w:val="0"/>
              <w:autoSpaceDN w:val="0"/>
              <w:adjustRightInd w:val="0"/>
              <w:rPr>
                <w:del w:id="154" w:author="Terada Saori" w:date="2013-04-03T15:02:00Z"/>
                <w:rFonts w:ascii="Arial" w:hAnsi="Arial" w:cs="Arial"/>
                <w:sz w:val="22"/>
                <w:szCs w:val="22"/>
                <w:lang w:val="en-US"/>
              </w:rPr>
            </w:pPr>
            <w:del w:id="155" w:author="Terada Saori" w:date="2013-04-03T15:02:00Z">
              <w:r w:rsidRPr="00AF518F" w:rsidDel="00077C53">
                <w:rPr>
                  <w:rFonts w:ascii="Arial" w:hAnsi="Arial" w:cs="Arial"/>
                  <w:sz w:val="22"/>
                  <w:szCs w:val="22"/>
                  <w:lang w:val="en-US"/>
                </w:rPr>
                <w:delText>Convention against Torture and Other Cruel, Inhuman or Degrading Treatment or Punishment</w:delText>
              </w:r>
            </w:del>
          </w:p>
          <w:p w:rsidR="00C95510" w:rsidRPr="00AF518F" w:rsidDel="00077C53" w:rsidRDefault="00C95510" w:rsidP="00C95510">
            <w:pPr>
              <w:pStyle w:val="ListParagraph"/>
              <w:widowControl w:val="0"/>
              <w:numPr>
                <w:ilvl w:val="0"/>
                <w:numId w:val="25"/>
              </w:numPr>
              <w:autoSpaceDE w:val="0"/>
              <w:autoSpaceDN w:val="0"/>
              <w:adjustRightInd w:val="0"/>
              <w:rPr>
                <w:del w:id="156" w:author="Terada Saori" w:date="2013-04-03T15:02:00Z"/>
                <w:rFonts w:ascii="Arial" w:hAnsi="Arial" w:cs="Arial"/>
                <w:sz w:val="22"/>
                <w:szCs w:val="22"/>
                <w:lang w:val="en-US"/>
              </w:rPr>
            </w:pPr>
            <w:del w:id="157" w:author="Terada Saori" w:date="2013-04-03T15:02:00Z">
              <w:r w:rsidRPr="00AF518F" w:rsidDel="00077C53">
                <w:rPr>
                  <w:rFonts w:ascii="Arial" w:hAnsi="Arial" w:cs="Arial"/>
                  <w:sz w:val="22"/>
                  <w:szCs w:val="22"/>
                  <w:highlight w:val="green"/>
                  <w:lang w:val="en-US"/>
                </w:rPr>
                <w:delText>RESOURCE:</w:delText>
              </w:r>
              <w:r w:rsidRPr="00AF518F" w:rsidDel="00077C53">
                <w:rPr>
                  <w:rFonts w:ascii="Arial" w:hAnsi="Arial" w:cs="Arial"/>
                  <w:sz w:val="22"/>
                  <w:szCs w:val="22"/>
                  <w:lang w:val="en-US"/>
                </w:rPr>
                <w:delText xml:space="preserve"> http://www2.ohchr.org/english/law/pdf/cat.pdfConvention on the Rights of the Child</w:delText>
              </w:r>
            </w:del>
          </w:p>
          <w:p w:rsidR="00C95510" w:rsidRPr="00AF518F" w:rsidDel="00077C53" w:rsidRDefault="00C95510" w:rsidP="00C95510">
            <w:pPr>
              <w:pStyle w:val="ListParagraph"/>
              <w:widowControl w:val="0"/>
              <w:autoSpaceDE w:val="0"/>
              <w:autoSpaceDN w:val="0"/>
              <w:adjustRightInd w:val="0"/>
              <w:rPr>
                <w:del w:id="158" w:author="Terada Saori" w:date="2013-04-03T15:02:00Z"/>
                <w:rFonts w:ascii="Arial" w:hAnsi="Arial" w:cs="Arial"/>
                <w:b/>
                <w:sz w:val="22"/>
                <w:szCs w:val="22"/>
                <w:lang w:val="en-US"/>
              </w:rPr>
            </w:pPr>
            <w:del w:id="159" w:author="Terada Saori" w:date="2013-04-03T15:02:00Z">
              <w:r w:rsidRPr="00AF518F" w:rsidDel="00077C53">
                <w:rPr>
                  <w:rFonts w:ascii="Arial" w:hAnsi="Arial" w:cs="Arial"/>
                  <w:sz w:val="22"/>
                  <w:szCs w:val="22"/>
                  <w:highlight w:val="green"/>
                  <w:lang w:val="en-US"/>
                </w:rPr>
                <w:delText>RESOURCE:</w:delText>
              </w:r>
              <w:r w:rsidRPr="00AF518F" w:rsidDel="00077C53">
                <w:rPr>
                  <w:rFonts w:ascii="Arial" w:hAnsi="Arial" w:cs="Arial"/>
                  <w:sz w:val="22"/>
                  <w:szCs w:val="22"/>
                  <w:lang w:val="en-US"/>
                </w:rPr>
                <w:delText xml:space="preserve"> http://www2.ohchr.org/english/law/pdf/crc.pdf</w:delText>
              </w:r>
            </w:del>
          </w:p>
          <w:p w:rsidR="00C95510" w:rsidRPr="00AF518F" w:rsidDel="00077C53" w:rsidRDefault="00C95510" w:rsidP="00C95510">
            <w:pPr>
              <w:pStyle w:val="ListParagraph"/>
              <w:widowControl w:val="0"/>
              <w:numPr>
                <w:ilvl w:val="0"/>
                <w:numId w:val="25"/>
              </w:numPr>
              <w:autoSpaceDE w:val="0"/>
              <w:autoSpaceDN w:val="0"/>
              <w:adjustRightInd w:val="0"/>
              <w:rPr>
                <w:del w:id="160" w:author="Terada Saori" w:date="2013-04-03T15:02:00Z"/>
                <w:rFonts w:ascii="Arial" w:hAnsi="Arial" w:cs="Arial"/>
                <w:sz w:val="22"/>
                <w:szCs w:val="22"/>
                <w:lang w:val="en-US"/>
              </w:rPr>
            </w:pPr>
            <w:del w:id="161" w:author="Terada Saori" w:date="2013-04-03T15:02:00Z">
              <w:r w:rsidRPr="00AF518F" w:rsidDel="00077C53">
                <w:rPr>
                  <w:rFonts w:ascii="Arial" w:hAnsi="Arial" w:cs="Arial"/>
                  <w:sz w:val="22"/>
                  <w:szCs w:val="22"/>
                  <w:lang w:val="en-US"/>
                </w:rPr>
                <w:delText>International Convention on the Protection of the Rights of All Migrant Workers and Members of their Families</w:delText>
              </w:r>
            </w:del>
          </w:p>
          <w:p w:rsidR="00C95510" w:rsidRPr="00AF518F" w:rsidDel="00077C53" w:rsidRDefault="00C95510" w:rsidP="00C95510">
            <w:pPr>
              <w:pStyle w:val="ListParagraph"/>
              <w:widowControl w:val="0"/>
              <w:autoSpaceDE w:val="0"/>
              <w:autoSpaceDN w:val="0"/>
              <w:adjustRightInd w:val="0"/>
              <w:rPr>
                <w:del w:id="162" w:author="Terada Saori" w:date="2013-04-03T15:02:00Z"/>
                <w:rFonts w:ascii="Arial" w:hAnsi="Arial" w:cs="Arial"/>
                <w:sz w:val="22"/>
                <w:szCs w:val="22"/>
                <w:lang w:val="en-US"/>
              </w:rPr>
            </w:pPr>
            <w:del w:id="163" w:author="Terada Saori" w:date="2013-04-03T15:02:00Z">
              <w:r w:rsidRPr="00AF518F" w:rsidDel="00077C53">
                <w:rPr>
                  <w:rFonts w:ascii="Arial" w:hAnsi="Arial" w:cs="Arial"/>
                  <w:sz w:val="22"/>
                  <w:szCs w:val="22"/>
                  <w:highlight w:val="green"/>
                  <w:lang w:val="en-US"/>
                </w:rPr>
                <w:delText>RESOURCE:</w:delText>
              </w:r>
              <w:r w:rsidRPr="00AF518F" w:rsidDel="00077C53">
                <w:rPr>
                  <w:rFonts w:ascii="Arial" w:hAnsi="Arial" w:cs="Arial"/>
                  <w:sz w:val="22"/>
                  <w:szCs w:val="22"/>
                  <w:lang w:val="en-US"/>
                </w:rPr>
                <w:delText xml:space="preserve"> http://www2.ohchr.org/english/law/pdf/cmw.pdf</w:delText>
              </w:r>
            </w:del>
          </w:p>
          <w:p w:rsidR="00C95510" w:rsidRPr="00AF518F" w:rsidDel="00077C53" w:rsidRDefault="00C95510" w:rsidP="00C95510">
            <w:pPr>
              <w:pStyle w:val="ListParagraph"/>
              <w:widowControl w:val="0"/>
              <w:numPr>
                <w:ilvl w:val="0"/>
                <w:numId w:val="25"/>
              </w:numPr>
              <w:autoSpaceDE w:val="0"/>
              <w:autoSpaceDN w:val="0"/>
              <w:adjustRightInd w:val="0"/>
              <w:rPr>
                <w:del w:id="164" w:author="Terada Saori" w:date="2013-04-03T15:02:00Z"/>
                <w:rFonts w:ascii="Arial" w:hAnsi="Arial" w:cs="Arial"/>
                <w:sz w:val="22"/>
                <w:szCs w:val="22"/>
                <w:lang w:val="en-US"/>
              </w:rPr>
            </w:pPr>
            <w:del w:id="165" w:author="Terada Saori" w:date="2013-04-03T15:02:00Z">
              <w:r w:rsidRPr="00AF518F" w:rsidDel="00077C53">
                <w:rPr>
                  <w:rFonts w:ascii="Arial" w:hAnsi="Arial" w:cs="Arial"/>
                  <w:sz w:val="22"/>
                  <w:szCs w:val="22"/>
                  <w:lang w:val="en-US"/>
                </w:rPr>
                <w:delText>Convention on the Rights of Persons with Disabilities</w:delText>
              </w:r>
            </w:del>
          </w:p>
          <w:p w:rsidR="00C95510" w:rsidRPr="00AF518F" w:rsidDel="00077C53" w:rsidRDefault="00C95510" w:rsidP="00C95510">
            <w:pPr>
              <w:pStyle w:val="ListParagraph"/>
              <w:widowControl w:val="0"/>
              <w:autoSpaceDE w:val="0"/>
              <w:autoSpaceDN w:val="0"/>
              <w:adjustRightInd w:val="0"/>
              <w:rPr>
                <w:del w:id="166" w:author="Terada Saori" w:date="2013-04-03T15:02:00Z"/>
                <w:rFonts w:ascii="Arial" w:hAnsi="Arial" w:cs="Arial"/>
                <w:sz w:val="22"/>
                <w:szCs w:val="22"/>
                <w:lang w:val="en-US"/>
              </w:rPr>
            </w:pPr>
            <w:del w:id="167" w:author="Terada Saori" w:date="2013-04-03T15:02:00Z">
              <w:r w:rsidRPr="00AF518F" w:rsidDel="00077C53">
                <w:rPr>
                  <w:rFonts w:ascii="Arial" w:hAnsi="Arial" w:cs="Arial"/>
                  <w:sz w:val="22"/>
                  <w:szCs w:val="22"/>
                  <w:highlight w:val="green"/>
                  <w:lang w:val="en-US"/>
                </w:rPr>
                <w:delText>RESOURCE:</w:delText>
              </w:r>
              <w:r w:rsidRPr="00AF518F" w:rsidDel="00077C53">
                <w:rPr>
                  <w:rFonts w:ascii="Arial" w:hAnsi="Arial" w:cs="Arial"/>
                  <w:sz w:val="22"/>
                  <w:szCs w:val="22"/>
                  <w:lang w:val="en-US"/>
                </w:rPr>
                <w:delText xml:space="preserve"> http://www.un.org/disabilities/convention/conventionfull.shtml</w:delText>
              </w:r>
            </w:del>
          </w:p>
          <w:p w:rsidR="00C95510" w:rsidRPr="00AF518F" w:rsidDel="00077C53" w:rsidRDefault="00C95510" w:rsidP="00C95510">
            <w:pPr>
              <w:pStyle w:val="ListParagraph"/>
              <w:widowControl w:val="0"/>
              <w:numPr>
                <w:ilvl w:val="0"/>
                <w:numId w:val="25"/>
              </w:numPr>
              <w:autoSpaceDE w:val="0"/>
              <w:autoSpaceDN w:val="0"/>
              <w:adjustRightInd w:val="0"/>
              <w:rPr>
                <w:del w:id="168" w:author="Terada Saori" w:date="2013-04-03T15:02:00Z"/>
                <w:rFonts w:ascii="Arial" w:hAnsi="Arial" w:cs="Arial"/>
                <w:sz w:val="22"/>
                <w:szCs w:val="22"/>
                <w:lang w:val="en-US"/>
              </w:rPr>
            </w:pPr>
            <w:del w:id="169" w:author="Terada Saori" w:date="2013-04-03T15:02:00Z">
              <w:r w:rsidRPr="00AF518F" w:rsidDel="00077C53">
                <w:rPr>
                  <w:rFonts w:ascii="Arial" w:hAnsi="Arial" w:cs="Arial"/>
                  <w:sz w:val="22"/>
                  <w:szCs w:val="22"/>
                  <w:lang w:val="en-US"/>
                </w:rPr>
                <w:delText>International Convention for the Protection of All Persons from Enforced Disappearance</w:delText>
              </w:r>
            </w:del>
          </w:p>
          <w:p w:rsidR="00C95510" w:rsidRPr="00AF518F" w:rsidDel="00077C53" w:rsidRDefault="00C95510" w:rsidP="00C95510">
            <w:pPr>
              <w:pStyle w:val="ListParagraph"/>
              <w:widowControl w:val="0"/>
              <w:autoSpaceDE w:val="0"/>
              <w:autoSpaceDN w:val="0"/>
              <w:adjustRightInd w:val="0"/>
              <w:rPr>
                <w:del w:id="170" w:author="Terada Saori" w:date="2013-04-03T15:02:00Z"/>
                <w:rFonts w:ascii="Arial" w:hAnsi="Arial" w:cs="Arial"/>
                <w:b/>
                <w:sz w:val="22"/>
                <w:szCs w:val="22"/>
                <w:lang w:val="en-US"/>
              </w:rPr>
            </w:pPr>
            <w:del w:id="171" w:author="Terada Saori" w:date="2013-04-03T15:02:00Z">
              <w:r w:rsidRPr="00AF518F" w:rsidDel="00077C53">
                <w:rPr>
                  <w:rFonts w:ascii="Arial" w:hAnsi="Arial" w:cs="Arial"/>
                  <w:sz w:val="22"/>
                  <w:szCs w:val="22"/>
                  <w:highlight w:val="green"/>
                  <w:lang w:val="en-US"/>
                </w:rPr>
                <w:delText>RESOURCE:</w:delText>
              </w:r>
              <w:r w:rsidRPr="00AF518F" w:rsidDel="00077C53">
                <w:rPr>
                  <w:rFonts w:ascii="Arial" w:hAnsi="Arial" w:cs="Arial"/>
                  <w:sz w:val="22"/>
                  <w:szCs w:val="22"/>
                  <w:lang w:val="en-US"/>
                </w:rPr>
                <w:delText xml:space="preserve"> http://www2.ohchr.org/english/law/pdf/disappearance-convention.pdf</w:delText>
              </w:r>
            </w:del>
          </w:p>
          <w:p w:rsidR="00840D7D" w:rsidRDefault="00840D7D">
            <w:pPr>
              <w:pStyle w:val="ListParagraph"/>
              <w:widowControl w:val="0"/>
              <w:autoSpaceDE w:val="0"/>
              <w:autoSpaceDN w:val="0"/>
              <w:adjustRightInd w:val="0"/>
              <w:rPr>
                <w:rFonts w:ascii="Arial" w:hAnsi="Arial" w:cs="Arial"/>
                <w:b/>
                <w:sz w:val="22"/>
                <w:szCs w:val="22"/>
                <w:lang w:val="en-US"/>
              </w:rPr>
              <w:pPrChange w:id="172" w:author="Terada Saori" w:date="2013-04-03T15:02:00Z">
                <w:pPr>
                  <w:widowControl w:val="0"/>
                  <w:tabs>
                    <w:tab w:val="left" w:pos="220"/>
                    <w:tab w:val="left" w:pos="720"/>
                  </w:tabs>
                  <w:autoSpaceDE w:val="0"/>
                  <w:autoSpaceDN w:val="0"/>
                  <w:adjustRightInd w:val="0"/>
                  <w:ind w:left="360"/>
                  <w:contextualSpacing/>
                </w:pPr>
              </w:pPrChange>
            </w:pPr>
          </w:p>
        </w:tc>
        <w:tc>
          <w:tcPr>
            <w:tcW w:w="7128" w:type="dxa"/>
          </w:tcPr>
          <w:p w:rsidR="00840D7D" w:rsidRPr="00C95510" w:rsidRDefault="00C95510" w:rsidP="00840D7D">
            <w:pPr>
              <w:widowControl w:val="0"/>
              <w:autoSpaceDE w:val="0"/>
              <w:autoSpaceDN w:val="0"/>
              <w:adjustRightInd w:val="0"/>
              <w:ind w:left="360"/>
              <w:contextualSpacing/>
              <w:rPr>
                <w:rFonts w:ascii="Arial" w:hAnsi="Arial" w:cs="Arial"/>
                <w:b/>
                <w:sz w:val="22"/>
                <w:szCs w:val="22"/>
                <w:lang w:val="en-US"/>
              </w:rPr>
            </w:pPr>
            <w:r>
              <w:rPr>
                <w:rFonts w:ascii="Arial" w:hAnsi="Arial" w:cs="Arial"/>
                <w:b/>
                <w:sz w:val="22"/>
                <w:szCs w:val="22"/>
                <w:lang w:val="en-US"/>
              </w:rPr>
              <w:lastRenderedPageBreak/>
              <w:t>Quiz:</w:t>
            </w:r>
          </w:p>
          <w:p w:rsidR="00C95510" w:rsidRDefault="00C95510" w:rsidP="00840D7D">
            <w:pPr>
              <w:widowControl w:val="0"/>
              <w:autoSpaceDE w:val="0"/>
              <w:autoSpaceDN w:val="0"/>
              <w:adjustRightInd w:val="0"/>
              <w:ind w:left="360"/>
              <w:contextualSpacing/>
              <w:rPr>
                <w:ins w:id="173" w:author="Terada Saori" w:date="2013-03-20T23:15:00Z"/>
                <w:rFonts w:ascii="Arial" w:hAnsi="Arial" w:cs="Arial"/>
                <w:sz w:val="22"/>
                <w:szCs w:val="22"/>
                <w:lang w:val="en-US"/>
              </w:rPr>
            </w:pPr>
          </w:p>
          <w:p w:rsidR="003356E3" w:rsidRDefault="003356E3" w:rsidP="00840D7D">
            <w:pPr>
              <w:widowControl w:val="0"/>
              <w:autoSpaceDE w:val="0"/>
              <w:autoSpaceDN w:val="0"/>
              <w:adjustRightInd w:val="0"/>
              <w:ind w:left="360"/>
              <w:contextualSpacing/>
              <w:rPr>
                <w:ins w:id="174" w:author="Terada Saori" w:date="2013-03-20T23:15:00Z"/>
                <w:rFonts w:ascii="Arial" w:hAnsi="Arial" w:cs="Arial"/>
                <w:sz w:val="22"/>
                <w:szCs w:val="22"/>
                <w:lang w:val="en-US"/>
              </w:rPr>
            </w:pPr>
            <w:ins w:id="175" w:author="Terada Saori" w:date="2013-03-20T23:15:00Z">
              <w:r>
                <w:rPr>
                  <w:rFonts w:ascii="Arial" w:hAnsi="Arial" w:cs="Arial"/>
                  <w:sz w:val="22"/>
                  <w:szCs w:val="22"/>
                  <w:lang w:val="en-US"/>
                </w:rPr>
                <w:t>How do you think those human rights violations affect women and men differently?</w:t>
              </w:r>
            </w:ins>
          </w:p>
          <w:p w:rsidR="003356E3" w:rsidRDefault="003356E3" w:rsidP="00840D7D">
            <w:pPr>
              <w:widowControl w:val="0"/>
              <w:autoSpaceDE w:val="0"/>
              <w:autoSpaceDN w:val="0"/>
              <w:adjustRightInd w:val="0"/>
              <w:ind w:left="360"/>
              <w:contextualSpacing/>
              <w:rPr>
                <w:ins w:id="176" w:author="Terada Saori" w:date="2013-03-20T23:15:00Z"/>
                <w:rFonts w:ascii="Arial" w:hAnsi="Arial" w:cs="Arial"/>
                <w:sz w:val="22"/>
                <w:szCs w:val="22"/>
                <w:lang w:val="en-US"/>
              </w:rPr>
            </w:pPr>
          </w:p>
          <w:tbl>
            <w:tblPr>
              <w:tblStyle w:val="TableGrid"/>
              <w:tblW w:w="0" w:type="auto"/>
              <w:tblInd w:w="360" w:type="dxa"/>
              <w:tblLayout w:type="fixed"/>
              <w:tblLook w:val="04A0" w:firstRow="1" w:lastRow="0" w:firstColumn="1" w:lastColumn="0" w:noHBand="0" w:noVBand="1"/>
            </w:tblPr>
            <w:tblGrid>
              <w:gridCol w:w="2299"/>
              <w:gridCol w:w="2299"/>
              <w:gridCol w:w="2299"/>
            </w:tblGrid>
            <w:tr w:rsidR="003356E3" w:rsidTr="003356E3">
              <w:trPr>
                <w:ins w:id="177" w:author="Terada Saori" w:date="2013-03-20T23:15:00Z"/>
              </w:trPr>
              <w:tc>
                <w:tcPr>
                  <w:tcW w:w="2299" w:type="dxa"/>
                </w:tcPr>
                <w:p w:rsidR="003356E3" w:rsidRPr="003356E3" w:rsidRDefault="003356E3">
                  <w:pPr>
                    <w:widowControl w:val="0"/>
                    <w:autoSpaceDE w:val="0"/>
                    <w:autoSpaceDN w:val="0"/>
                    <w:adjustRightInd w:val="0"/>
                    <w:contextualSpacing/>
                    <w:jc w:val="center"/>
                    <w:rPr>
                      <w:ins w:id="178" w:author="Terada Saori" w:date="2013-03-20T23:15:00Z"/>
                      <w:rFonts w:ascii="Arial" w:hAnsi="Arial" w:cs="Arial"/>
                      <w:b/>
                      <w:sz w:val="22"/>
                      <w:szCs w:val="22"/>
                      <w:lang w:val="en-US"/>
                      <w:rPrChange w:id="179" w:author="Terada Saori" w:date="2013-03-20T23:16:00Z">
                        <w:rPr>
                          <w:ins w:id="180" w:author="Terada Saori" w:date="2013-03-20T23:15:00Z"/>
                          <w:rFonts w:ascii="Arial" w:hAnsi="Arial" w:cs="Arial"/>
                          <w:sz w:val="22"/>
                          <w:szCs w:val="22"/>
                          <w:lang w:val="en-US"/>
                        </w:rPr>
                      </w:rPrChange>
                    </w:rPr>
                    <w:pPrChange w:id="181" w:author="Terada Saori" w:date="2013-03-20T23:16:00Z">
                      <w:pPr>
                        <w:widowControl w:val="0"/>
                        <w:autoSpaceDE w:val="0"/>
                        <w:autoSpaceDN w:val="0"/>
                        <w:adjustRightInd w:val="0"/>
                        <w:contextualSpacing/>
                      </w:pPr>
                    </w:pPrChange>
                  </w:pPr>
                  <w:ins w:id="182" w:author="Terada Saori" w:date="2013-03-20T23:15:00Z">
                    <w:r w:rsidRPr="003356E3">
                      <w:rPr>
                        <w:rFonts w:ascii="Arial" w:hAnsi="Arial" w:cs="Arial"/>
                        <w:b/>
                        <w:sz w:val="22"/>
                        <w:szCs w:val="22"/>
                        <w:lang w:val="en-US"/>
                        <w:rPrChange w:id="183" w:author="Terada Saori" w:date="2013-03-20T23:16:00Z">
                          <w:rPr>
                            <w:rFonts w:ascii="Arial" w:hAnsi="Arial" w:cs="Arial"/>
                            <w:sz w:val="22"/>
                            <w:szCs w:val="22"/>
                            <w:lang w:val="en-US"/>
                          </w:rPr>
                        </w:rPrChange>
                      </w:rPr>
                      <w:t>HR violations</w:t>
                    </w:r>
                  </w:ins>
                </w:p>
              </w:tc>
              <w:tc>
                <w:tcPr>
                  <w:tcW w:w="2299" w:type="dxa"/>
                </w:tcPr>
                <w:p w:rsidR="003356E3" w:rsidRPr="003356E3" w:rsidRDefault="003356E3">
                  <w:pPr>
                    <w:widowControl w:val="0"/>
                    <w:autoSpaceDE w:val="0"/>
                    <w:autoSpaceDN w:val="0"/>
                    <w:adjustRightInd w:val="0"/>
                    <w:contextualSpacing/>
                    <w:jc w:val="center"/>
                    <w:rPr>
                      <w:ins w:id="184" w:author="Terada Saori" w:date="2013-03-20T23:15:00Z"/>
                      <w:rFonts w:ascii="Arial" w:hAnsi="Arial" w:cs="Arial"/>
                      <w:b/>
                      <w:sz w:val="22"/>
                      <w:szCs w:val="22"/>
                      <w:lang w:val="en-US"/>
                      <w:rPrChange w:id="185" w:author="Terada Saori" w:date="2013-03-20T23:16:00Z">
                        <w:rPr>
                          <w:ins w:id="186" w:author="Terada Saori" w:date="2013-03-20T23:15:00Z"/>
                          <w:rFonts w:ascii="Arial" w:hAnsi="Arial" w:cs="Arial"/>
                          <w:sz w:val="22"/>
                          <w:szCs w:val="22"/>
                          <w:lang w:val="en-US"/>
                        </w:rPr>
                      </w:rPrChange>
                    </w:rPr>
                    <w:pPrChange w:id="187" w:author="Terada Saori" w:date="2013-03-20T23:16:00Z">
                      <w:pPr>
                        <w:widowControl w:val="0"/>
                        <w:autoSpaceDE w:val="0"/>
                        <w:autoSpaceDN w:val="0"/>
                        <w:adjustRightInd w:val="0"/>
                        <w:contextualSpacing/>
                      </w:pPr>
                    </w:pPrChange>
                  </w:pPr>
                  <w:ins w:id="188" w:author="Terada Saori" w:date="2013-03-20T23:15:00Z">
                    <w:r w:rsidRPr="003356E3">
                      <w:rPr>
                        <w:rFonts w:ascii="Arial" w:hAnsi="Arial" w:cs="Arial"/>
                        <w:b/>
                        <w:sz w:val="22"/>
                        <w:szCs w:val="22"/>
                        <w:lang w:val="en-US"/>
                        <w:rPrChange w:id="189" w:author="Terada Saori" w:date="2013-03-20T23:16:00Z">
                          <w:rPr>
                            <w:rFonts w:ascii="Arial" w:hAnsi="Arial" w:cs="Arial"/>
                            <w:sz w:val="22"/>
                            <w:szCs w:val="22"/>
                            <w:lang w:val="en-US"/>
                          </w:rPr>
                        </w:rPrChange>
                      </w:rPr>
                      <w:t>Women</w:t>
                    </w:r>
                  </w:ins>
                </w:p>
              </w:tc>
              <w:tc>
                <w:tcPr>
                  <w:tcW w:w="2299" w:type="dxa"/>
                </w:tcPr>
                <w:p w:rsidR="003356E3" w:rsidRPr="003356E3" w:rsidRDefault="003356E3">
                  <w:pPr>
                    <w:widowControl w:val="0"/>
                    <w:autoSpaceDE w:val="0"/>
                    <w:autoSpaceDN w:val="0"/>
                    <w:adjustRightInd w:val="0"/>
                    <w:contextualSpacing/>
                    <w:jc w:val="center"/>
                    <w:rPr>
                      <w:ins w:id="190" w:author="Terada Saori" w:date="2013-03-20T23:15:00Z"/>
                      <w:rFonts w:ascii="Arial" w:hAnsi="Arial" w:cs="Arial"/>
                      <w:b/>
                      <w:sz w:val="22"/>
                      <w:szCs w:val="22"/>
                      <w:lang w:val="en-US"/>
                      <w:rPrChange w:id="191" w:author="Terada Saori" w:date="2013-03-20T23:16:00Z">
                        <w:rPr>
                          <w:ins w:id="192" w:author="Terada Saori" w:date="2013-03-20T23:15:00Z"/>
                          <w:rFonts w:ascii="Arial" w:hAnsi="Arial" w:cs="Arial"/>
                          <w:sz w:val="22"/>
                          <w:szCs w:val="22"/>
                          <w:lang w:val="en-US"/>
                        </w:rPr>
                      </w:rPrChange>
                    </w:rPr>
                    <w:pPrChange w:id="193" w:author="Terada Saori" w:date="2013-03-20T23:16:00Z">
                      <w:pPr>
                        <w:widowControl w:val="0"/>
                        <w:autoSpaceDE w:val="0"/>
                        <w:autoSpaceDN w:val="0"/>
                        <w:adjustRightInd w:val="0"/>
                        <w:contextualSpacing/>
                      </w:pPr>
                    </w:pPrChange>
                  </w:pPr>
                  <w:ins w:id="194" w:author="Terada Saori" w:date="2013-03-20T23:17:00Z">
                    <w:r>
                      <w:rPr>
                        <w:rFonts w:ascii="Arial" w:hAnsi="Arial" w:cs="Arial"/>
                        <w:b/>
                        <w:sz w:val="22"/>
                        <w:szCs w:val="22"/>
                        <w:lang w:val="en-US"/>
                      </w:rPr>
                      <w:t>M</w:t>
                    </w:r>
                  </w:ins>
                  <w:ins w:id="195" w:author="Terada Saori" w:date="2013-03-20T23:15:00Z">
                    <w:r w:rsidRPr="003356E3">
                      <w:rPr>
                        <w:rFonts w:ascii="Arial" w:hAnsi="Arial" w:cs="Arial"/>
                        <w:b/>
                        <w:sz w:val="22"/>
                        <w:szCs w:val="22"/>
                        <w:lang w:val="en-US"/>
                        <w:rPrChange w:id="196" w:author="Terada Saori" w:date="2013-03-20T23:16:00Z">
                          <w:rPr>
                            <w:rFonts w:ascii="Arial" w:hAnsi="Arial" w:cs="Arial"/>
                            <w:sz w:val="22"/>
                            <w:szCs w:val="22"/>
                            <w:lang w:val="en-US"/>
                          </w:rPr>
                        </w:rPrChange>
                      </w:rPr>
                      <w:t>en</w:t>
                    </w:r>
                  </w:ins>
                </w:p>
              </w:tc>
            </w:tr>
            <w:tr w:rsidR="003356E3" w:rsidTr="003356E3">
              <w:trPr>
                <w:ins w:id="197" w:author="Terada Saori" w:date="2013-03-20T23:15:00Z"/>
              </w:trPr>
              <w:tc>
                <w:tcPr>
                  <w:tcW w:w="2299" w:type="dxa"/>
                </w:tcPr>
                <w:p w:rsidR="003356E3" w:rsidRDefault="003356E3" w:rsidP="00840D7D">
                  <w:pPr>
                    <w:widowControl w:val="0"/>
                    <w:autoSpaceDE w:val="0"/>
                    <w:autoSpaceDN w:val="0"/>
                    <w:adjustRightInd w:val="0"/>
                    <w:contextualSpacing/>
                    <w:rPr>
                      <w:ins w:id="198" w:author="Terada Saori" w:date="2013-03-20T23:15:00Z"/>
                      <w:rFonts w:ascii="Arial" w:hAnsi="Arial" w:cs="Arial"/>
                      <w:sz w:val="22"/>
                      <w:szCs w:val="22"/>
                      <w:lang w:val="en-US"/>
                    </w:rPr>
                  </w:pPr>
                  <w:ins w:id="199" w:author="Terada Saori" w:date="2013-03-20T23:16:00Z">
                    <w:r>
                      <w:rPr>
                        <w:rFonts w:ascii="Arial" w:hAnsi="Arial" w:cs="Arial"/>
                        <w:sz w:val="22"/>
                        <w:szCs w:val="22"/>
                        <w:lang w:val="en-US"/>
                      </w:rPr>
                      <w:lastRenderedPageBreak/>
                      <w:t>Food deprivation</w:t>
                    </w:r>
                  </w:ins>
                </w:p>
              </w:tc>
              <w:tc>
                <w:tcPr>
                  <w:tcW w:w="2299" w:type="dxa"/>
                </w:tcPr>
                <w:p w:rsidR="003356E3" w:rsidRDefault="003356E3" w:rsidP="00840D7D">
                  <w:pPr>
                    <w:widowControl w:val="0"/>
                    <w:autoSpaceDE w:val="0"/>
                    <w:autoSpaceDN w:val="0"/>
                    <w:adjustRightInd w:val="0"/>
                    <w:contextualSpacing/>
                    <w:rPr>
                      <w:ins w:id="200" w:author="Terada Saori" w:date="2013-03-20T23:15:00Z"/>
                      <w:rFonts w:ascii="Arial" w:hAnsi="Arial" w:cs="Arial"/>
                      <w:sz w:val="22"/>
                      <w:szCs w:val="22"/>
                      <w:lang w:val="en-US"/>
                    </w:rPr>
                  </w:pPr>
                </w:p>
              </w:tc>
              <w:tc>
                <w:tcPr>
                  <w:tcW w:w="2299" w:type="dxa"/>
                </w:tcPr>
                <w:p w:rsidR="003356E3" w:rsidRDefault="003356E3" w:rsidP="00840D7D">
                  <w:pPr>
                    <w:widowControl w:val="0"/>
                    <w:autoSpaceDE w:val="0"/>
                    <w:autoSpaceDN w:val="0"/>
                    <w:adjustRightInd w:val="0"/>
                    <w:contextualSpacing/>
                    <w:rPr>
                      <w:ins w:id="201" w:author="Terada Saori" w:date="2013-03-20T23:15:00Z"/>
                      <w:rFonts w:ascii="Arial" w:hAnsi="Arial" w:cs="Arial"/>
                      <w:sz w:val="22"/>
                      <w:szCs w:val="22"/>
                      <w:lang w:val="en-US"/>
                    </w:rPr>
                  </w:pPr>
                </w:p>
              </w:tc>
            </w:tr>
            <w:tr w:rsidR="003356E3" w:rsidTr="003356E3">
              <w:trPr>
                <w:ins w:id="202" w:author="Terada Saori" w:date="2013-03-20T23:15:00Z"/>
              </w:trPr>
              <w:tc>
                <w:tcPr>
                  <w:tcW w:w="2299" w:type="dxa"/>
                </w:tcPr>
                <w:p w:rsidR="003356E3" w:rsidRDefault="003356E3" w:rsidP="00840D7D">
                  <w:pPr>
                    <w:widowControl w:val="0"/>
                    <w:autoSpaceDE w:val="0"/>
                    <w:autoSpaceDN w:val="0"/>
                    <w:adjustRightInd w:val="0"/>
                    <w:contextualSpacing/>
                    <w:rPr>
                      <w:ins w:id="203" w:author="Terada Saori" w:date="2013-03-20T23:15:00Z"/>
                      <w:rFonts w:ascii="Arial" w:hAnsi="Arial" w:cs="Arial"/>
                      <w:sz w:val="22"/>
                      <w:szCs w:val="22"/>
                      <w:lang w:val="en-US"/>
                    </w:rPr>
                  </w:pPr>
                  <w:ins w:id="204" w:author="Terada Saori" w:date="2013-03-20T23:16:00Z">
                    <w:r>
                      <w:rPr>
                        <w:rFonts w:ascii="Arial" w:hAnsi="Arial" w:cs="Arial"/>
                        <w:sz w:val="22"/>
                        <w:szCs w:val="22"/>
                        <w:lang w:val="en-US"/>
                      </w:rPr>
                      <w:t>Slavery</w:t>
                    </w:r>
                  </w:ins>
                </w:p>
              </w:tc>
              <w:tc>
                <w:tcPr>
                  <w:tcW w:w="2299" w:type="dxa"/>
                </w:tcPr>
                <w:p w:rsidR="003356E3" w:rsidRDefault="003356E3" w:rsidP="00840D7D">
                  <w:pPr>
                    <w:widowControl w:val="0"/>
                    <w:autoSpaceDE w:val="0"/>
                    <w:autoSpaceDN w:val="0"/>
                    <w:adjustRightInd w:val="0"/>
                    <w:contextualSpacing/>
                    <w:rPr>
                      <w:ins w:id="205" w:author="Terada Saori" w:date="2013-03-20T23:15:00Z"/>
                      <w:rFonts w:ascii="Arial" w:hAnsi="Arial" w:cs="Arial"/>
                      <w:sz w:val="22"/>
                      <w:szCs w:val="22"/>
                      <w:lang w:val="en-US"/>
                    </w:rPr>
                  </w:pPr>
                </w:p>
              </w:tc>
              <w:tc>
                <w:tcPr>
                  <w:tcW w:w="2299" w:type="dxa"/>
                </w:tcPr>
                <w:p w:rsidR="003356E3" w:rsidRDefault="003356E3" w:rsidP="00840D7D">
                  <w:pPr>
                    <w:widowControl w:val="0"/>
                    <w:autoSpaceDE w:val="0"/>
                    <w:autoSpaceDN w:val="0"/>
                    <w:adjustRightInd w:val="0"/>
                    <w:contextualSpacing/>
                    <w:rPr>
                      <w:ins w:id="206" w:author="Terada Saori" w:date="2013-03-20T23:15:00Z"/>
                      <w:rFonts w:ascii="Arial" w:hAnsi="Arial" w:cs="Arial"/>
                      <w:sz w:val="22"/>
                      <w:szCs w:val="22"/>
                      <w:lang w:val="en-US"/>
                    </w:rPr>
                  </w:pPr>
                </w:p>
              </w:tc>
            </w:tr>
            <w:tr w:rsidR="003356E3" w:rsidTr="003356E3">
              <w:trPr>
                <w:ins w:id="207" w:author="Terada Saori" w:date="2013-03-20T23:15:00Z"/>
              </w:trPr>
              <w:tc>
                <w:tcPr>
                  <w:tcW w:w="2299" w:type="dxa"/>
                </w:tcPr>
                <w:p w:rsidR="003356E3" w:rsidRDefault="003356E3" w:rsidP="00840D7D">
                  <w:pPr>
                    <w:widowControl w:val="0"/>
                    <w:autoSpaceDE w:val="0"/>
                    <w:autoSpaceDN w:val="0"/>
                    <w:adjustRightInd w:val="0"/>
                    <w:contextualSpacing/>
                    <w:rPr>
                      <w:ins w:id="208" w:author="Terada Saori" w:date="2013-03-20T23:15:00Z"/>
                      <w:rFonts w:ascii="Arial" w:hAnsi="Arial" w:cs="Arial"/>
                      <w:sz w:val="22"/>
                      <w:szCs w:val="22"/>
                      <w:lang w:val="en-US"/>
                    </w:rPr>
                  </w:pPr>
                  <w:ins w:id="209" w:author="Terada Saori" w:date="2013-03-20T23:17:00Z">
                    <w:r>
                      <w:rPr>
                        <w:rFonts w:ascii="Arial" w:hAnsi="Arial" w:cs="Arial"/>
                        <w:sz w:val="22"/>
                        <w:szCs w:val="22"/>
                        <w:lang w:val="en-US"/>
                      </w:rPr>
                      <w:t>Lack of access to property</w:t>
                    </w:r>
                  </w:ins>
                </w:p>
              </w:tc>
              <w:tc>
                <w:tcPr>
                  <w:tcW w:w="2299" w:type="dxa"/>
                </w:tcPr>
                <w:p w:rsidR="003356E3" w:rsidRDefault="003356E3" w:rsidP="00840D7D">
                  <w:pPr>
                    <w:widowControl w:val="0"/>
                    <w:autoSpaceDE w:val="0"/>
                    <w:autoSpaceDN w:val="0"/>
                    <w:adjustRightInd w:val="0"/>
                    <w:contextualSpacing/>
                    <w:rPr>
                      <w:ins w:id="210" w:author="Terada Saori" w:date="2013-03-20T23:15:00Z"/>
                      <w:rFonts w:ascii="Arial" w:hAnsi="Arial" w:cs="Arial"/>
                      <w:sz w:val="22"/>
                      <w:szCs w:val="22"/>
                      <w:lang w:val="en-US"/>
                    </w:rPr>
                  </w:pPr>
                </w:p>
              </w:tc>
              <w:tc>
                <w:tcPr>
                  <w:tcW w:w="2299" w:type="dxa"/>
                </w:tcPr>
                <w:p w:rsidR="003356E3" w:rsidRDefault="003356E3" w:rsidP="00840D7D">
                  <w:pPr>
                    <w:widowControl w:val="0"/>
                    <w:autoSpaceDE w:val="0"/>
                    <w:autoSpaceDN w:val="0"/>
                    <w:adjustRightInd w:val="0"/>
                    <w:contextualSpacing/>
                    <w:rPr>
                      <w:ins w:id="211" w:author="Terada Saori" w:date="2013-03-20T23:15:00Z"/>
                      <w:rFonts w:ascii="Arial" w:hAnsi="Arial" w:cs="Arial"/>
                      <w:sz w:val="22"/>
                      <w:szCs w:val="22"/>
                      <w:lang w:val="en-US"/>
                    </w:rPr>
                  </w:pPr>
                </w:p>
              </w:tc>
            </w:tr>
          </w:tbl>
          <w:p w:rsidR="003356E3" w:rsidRDefault="003356E3" w:rsidP="00840D7D">
            <w:pPr>
              <w:widowControl w:val="0"/>
              <w:autoSpaceDE w:val="0"/>
              <w:autoSpaceDN w:val="0"/>
              <w:adjustRightInd w:val="0"/>
              <w:ind w:left="360"/>
              <w:contextualSpacing/>
              <w:rPr>
                <w:ins w:id="212" w:author="Terada Saori" w:date="2013-03-20T23:15:00Z"/>
                <w:rFonts w:ascii="Arial" w:hAnsi="Arial" w:cs="Arial"/>
                <w:sz w:val="22"/>
                <w:szCs w:val="22"/>
                <w:lang w:val="en-US"/>
              </w:rPr>
            </w:pPr>
          </w:p>
          <w:p w:rsidR="003356E3" w:rsidRDefault="00845709" w:rsidP="00840D7D">
            <w:pPr>
              <w:widowControl w:val="0"/>
              <w:autoSpaceDE w:val="0"/>
              <w:autoSpaceDN w:val="0"/>
              <w:adjustRightInd w:val="0"/>
              <w:ind w:left="360"/>
              <w:contextualSpacing/>
              <w:rPr>
                <w:ins w:id="213" w:author="Terada Saori" w:date="2013-03-20T23:27:00Z"/>
                <w:rFonts w:ascii="Arial" w:hAnsi="Arial" w:cs="Arial"/>
                <w:sz w:val="22"/>
                <w:szCs w:val="22"/>
                <w:lang w:val="en-US"/>
              </w:rPr>
            </w:pPr>
            <w:ins w:id="214" w:author="Terada Saori" w:date="2013-03-20T23:27:00Z">
              <w:r>
                <w:rPr>
                  <w:rFonts w:ascii="Arial" w:hAnsi="Arial" w:cs="Arial"/>
                  <w:sz w:val="22"/>
                  <w:szCs w:val="22"/>
                  <w:lang w:val="en-US"/>
                </w:rPr>
                <w:t>In the answer, include examples from the field.</w:t>
              </w:r>
            </w:ins>
          </w:p>
          <w:p w:rsidR="00845709" w:rsidRDefault="00BF75EE" w:rsidP="00840D7D">
            <w:pPr>
              <w:widowControl w:val="0"/>
              <w:autoSpaceDE w:val="0"/>
              <w:autoSpaceDN w:val="0"/>
              <w:adjustRightInd w:val="0"/>
              <w:ind w:left="360"/>
              <w:contextualSpacing/>
              <w:rPr>
                <w:ins w:id="215" w:author="Terada Saori" w:date="2013-03-20T23:27:00Z"/>
                <w:rFonts w:ascii="Arial" w:hAnsi="Arial" w:cs="Arial"/>
                <w:sz w:val="22"/>
                <w:szCs w:val="22"/>
                <w:lang w:val="en-US"/>
              </w:rPr>
            </w:pPr>
            <w:ins w:id="216" w:author="Terada Saori" w:date="2013-03-21T11:41:00Z">
              <w:r>
                <w:rPr>
                  <w:rFonts w:ascii="Arial" w:hAnsi="Arial" w:cs="Arial"/>
                  <w:sz w:val="22"/>
                  <w:szCs w:val="22"/>
                  <w:lang w:val="en-US"/>
                </w:rPr>
                <w:t>[</w:t>
              </w:r>
            </w:ins>
            <w:ins w:id="217" w:author="Terada Saori" w:date="2013-03-20T23:27:00Z">
              <w:r w:rsidR="00845709">
                <w:rPr>
                  <w:rFonts w:ascii="Arial" w:hAnsi="Arial" w:cs="Arial"/>
                  <w:sz w:val="22"/>
                  <w:szCs w:val="22"/>
                  <w:lang w:val="en-US"/>
                </w:rPr>
                <w:t>if this option is chosen, OHCHR can provide the text</w:t>
              </w:r>
            </w:ins>
            <w:ins w:id="218" w:author="Terada Saori" w:date="2013-03-21T11:42:00Z">
              <w:r>
                <w:rPr>
                  <w:rFonts w:ascii="Arial" w:hAnsi="Arial" w:cs="Arial"/>
                  <w:sz w:val="22"/>
                  <w:szCs w:val="22"/>
                  <w:lang w:val="en-US"/>
                </w:rPr>
                <w:t>]</w:t>
              </w:r>
            </w:ins>
          </w:p>
          <w:p w:rsidR="00845709" w:rsidRDefault="00845709" w:rsidP="00840D7D">
            <w:pPr>
              <w:widowControl w:val="0"/>
              <w:autoSpaceDE w:val="0"/>
              <w:autoSpaceDN w:val="0"/>
              <w:adjustRightInd w:val="0"/>
              <w:ind w:left="360"/>
              <w:contextualSpacing/>
              <w:rPr>
                <w:rFonts w:ascii="Arial" w:hAnsi="Arial" w:cs="Arial"/>
                <w:sz w:val="22"/>
                <w:szCs w:val="22"/>
                <w:lang w:val="en-US"/>
              </w:rPr>
            </w:pPr>
          </w:p>
          <w:p w:rsidR="00C95510" w:rsidDel="00077C53" w:rsidRDefault="00C95510" w:rsidP="00C95510">
            <w:pPr>
              <w:pStyle w:val="ListParagraph"/>
              <w:widowControl w:val="0"/>
              <w:numPr>
                <w:ilvl w:val="0"/>
                <w:numId w:val="54"/>
              </w:numPr>
              <w:autoSpaceDE w:val="0"/>
              <w:autoSpaceDN w:val="0"/>
              <w:adjustRightInd w:val="0"/>
              <w:rPr>
                <w:del w:id="219" w:author="Terada Saori" w:date="2013-04-03T15:02:00Z"/>
                <w:rFonts w:ascii="Arial" w:hAnsi="Arial" w:cs="Arial"/>
                <w:b/>
                <w:sz w:val="22"/>
                <w:szCs w:val="22"/>
                <w:lang w:val="en-US"/>
              </w:rPr>
            </w:pPr>
            <w:del w:id="220" w:author="Terada Saori" w:date="2013-04-03T15:02:00Z">
              <w:r w:rsidDel="00077C53">
                <w:rPr>
                  <w:rFonts w:ascii="Arial" w:hAnsi="Arial" w:cs="Arial"/>
                  <w:sz w:val="22"/>
                  <w:szCs w:val="22"/>
                  <w:lang w:val="en-US"/>
                </w:rPr>
                <w:delText>States have the prim</w:delText>
              </w:r>
              <w:r w:rsidR="001E7CFE" w:rsidDel="00077C53">
                <w:rPr>
                  <w:rFonts w:ascii="Arial" w:hAnsi="Arial" w:cs="Arial"/>
                  <w:sz w:val="22"/>
                  <w:szCs w:val="22"/>
                  <w:lang w:val="en-US"/>
                </w:rPr>
                <w:delText>ary</w:delText>
              </w:r>
              <w:r w:rsidDel="00077C53">
                <w:rPr>
                  <w:rFonts w:ascii="Arial" w:hAnsi="Arial" w:cs="Arial"/>
                  <w:sz w:val="22"/>
                  <w:szCs w:val="22"/>
                  <w:lang w:val="en-US"/>
                </w:rPr>
                <w:delText xml:space="preserve"> responsibility for human rights </w:delText>
              </w:r>
              <w:r w:rsidDel="00077C53">
                <w:rPr>
                  <w:rFonts w:ascii="Arial" w:hAnsi="Arial" w:cs="Arial"/>
                  <w:b/>
                  <w:sz w:val="22"/>
                  <w:szCs w:val="22"/>
                  <w:lang w:val="en-US"/>
                </w:rPr>
                <w:delText>(T/F)</w:delText>
              </w:r>
            </w:del>
          </w:p>
          <w:p w:rsidR="00C95510" w:rsidRPr="00C95510" w:rsidDel="00077C53" w:rsidRDefault="00C95510" w:rsidP="00C95510">
            <w:pPr>
              <w:widowControl w:val="0"/>
              <w:autoSpaceDE w:val="0"/>
              <w:autoSpaceDN w:val="0"/>
              <w:adjustRightInd w:val="0"/>
              <w:ind w:left="360"/>
              <w:rPr>
                <w:del w:id="221" w:author="Terada Saori" w:date="2013-04-03T15:02:00Z"/>
                <w:rFonts w:ascii="Arial" w:hAnsi="Arial" w:cs="Arial"/>
                <w:b/>
                <w:sz w:val="22"/>
                <w:szCs w:val="22"/>
                <w:lang w:val="en-US"/>
              </w:rPr>
            </w:pPr>
          </w:p>
          <w:p w:rsidR="00C95510" w:rsidRPr="00C95510" w:rsidDel="00077C53" w:rsidRDefault="003F5656" w:rsidP="00C95510">
            <w:pPr>
              <w:pStyle w:val="ListParagraph"/>
              <w:widowControl w:val="0"/>
              <w:numPr>
                <w:ilvl w:val="0"/>
                <w:numId w:val="54"/>
              </w:numPr>
              <w:autoSpaceDE w:val="0"/>
              <w:autoSpaceDN w:val="0"/>
              <w:adjustRightInd w:val="0"/>
              <w:rPr>
                <w:del w:id="222" w:author="Terada Saori" w:date="2013-04-03T15:02:00Z"/>
                <w:rFonts w:ascii="Arial" w:hAnsi="Arial" w:cs="Arial"/>
                <w:b/>
                <w:sz w:val="22"/>
                <w:szCs w:val="22"/>
                <w:lang w:val="en-US"/>
              </w:rPr>
            </w:pPr>
            <w:del w:id="223" w:author="Terada Saori" w:date="2013-04-03T15:02:00Z">
              <w:r w:rsidRPr="00C95510" w:rsidDel="00077C53">
                <w:rPr>
                  <w:rFonts w:ascii="Arial" w:hAnsi="Arial" w:cs="Arial"/>
                  <w:sz w:val="22"/>
                  <w:szCs w:val="22"/>
                  <w:lang w:val="en-US"/>
                </w:rPr>
                <w:delText>Human rights standards can be adopted t</w:delText>
              </w:r>
              <w:r w:rsidR="001E7CFE" w:rsidDel="00077C53">
                <w:rPr>
                  <w:rFonts w:ascii="Arial" w:hAnsi="Arial" w:cs="Arial"/>
                  <w:sz w:val="22"/>
                  <w:szCs w:val="22"/>
                  <w:lang w:val="en-US"/>
                </w:rPr>
                <w:delText>h</w:delText>
              </w:r>
              <w:r w:rsidRPr="00C95510" w:rsidDel="00077C53">
                <w:rPr>
                  <w:rFonts w:ascii="Arial" w:hAnsi="Arial" w:cs="Arial"/>
                  <w:sz w:val="22"/>
                  <w:szCs w:val="22"/>
                  <w:lang w:val="en-US"/>
                </w:rPr>
                <w:delText xml:space="preserve">rough international instruments, constitutions and national laws </w:delText>
              </w:r>
              <w:r w:rsidRPr="00C95510" w:rsidDel="00077C53">
                <w:rPr>
                  <w:rFonts w:ascii="Arial" w:hAnsi="Arial" w:cs="Arial"/>
                  <w:b/>
                  <w:sz w:val="22"/>
                  <w:szCs w:val="22"/>
                  <w:lang w:val="en-US"/>
                </w:rPr>
                <w:delText>(T/F)</w:delText>
              </w:r>
            </w:del>
          </w:p>
          <w:p w:rsidR="003F5656" w:rsidRPr="00C95510" w:rsidDel="00077C53" w:rsidRDefault="003F5656" w:rsidP="00C95510">
            <w:pPr>
              <w:widowControl w:val="0"/>
              <w:autoSpaceDE w:val="0"/>
              <w:autoSpaceDN w:val="0"/>
              <w:adjustRightInd w:val="0"/>
              <w:ind w:left="360"/>
              <w:rPr>
                <w:del w:id="224" w:author="Terada Saori" w:date="2013-04-03T15:02:00Z"/>
                <w:rFonts w:ascii="Arial" w:hAnsi="Arial" w:cs="Arial"/>
                <w:b/>
                <w:sz w:val="22"/>
                <w:szCs w:val="22"/>
                <w:lang w:val="en-US"/>
              </w:rPr>
            </w:pPr>
          </w:p>
          <w:p w:rsidR="00840D7D" w:rsidDel="00077C53" w:rsidRDefault="003F5656" w:rsidP="00C95510">
            <w:pPr>
              <w:pStyle w:val="ListParagraph"/>
              <w:widowControl w:val="0"/>
              <w:numPr>
                <w:ilvl w:val="0"/>
                <w:numId w:val="54"/>
              </w:numPr>
              <w:autoSpaceDE w:val="0"/>
              <w:autoSpaceDN w:val="0"/>
              <w:adjustRightInd w:val="0"/>
              <w:rPr>
                <w:del w:id="225" w:author="Terada Saori" w:date="2013-04-03T15:02:00Z"/>
                <w:rFonts w:ascii="Arial" w:hAnsi="Arial" w:cs="Arial"/>
                <w:b/>
                <w:sz w:val="22"/>
                <w:szCs w:val="22"/>
                <w:lang w:val="en-US"/>
              </w:rPr>
            </w:pPr>
            <w:del w:id="226" w:author="Terada Saori" w:date="2013-04-03T15:02:00Z">
              <w:r w:rsidRPr="00C95510" w:rsidDel="00077C53">
                <w:rPr>
                  <w:rFonts w:ascii="Arial" w:hAnsi="Arial" w:cs="Arial"/>
                  <w:sz w:val="22"/>
                  <w:szCs w:val="22"/>
                  <w:lang w:val="en-US"/>
                </w:rPr>
                <w:delText xml:space="preserve">International </w:delText>
              </w:r>
              <w:r w:rsidR="001E7CFE" w:rsidDel="00077C53">
                <w:rPr>
                  <w:rFonts w:ascii="Arial" w:hAnsi="Arial" w:cs="Arial"/>
                  <w:sz w:val="22"/>
                  <w:szCs w:val="22"/>
                  <w:lang w:val="en-US"/>
                </w:rPr>
                <w:delText>t</w:delText>
              </w:r>
              <w:r w:rsidRPr="003F5656" w:rsidDel="00077C53">
                <w:rPr>
                  <w:rFonts w:ascii="Arial" w:hAnsi="Arial" w:cs="Arial"/>
                  <w:sz w:val="22"/>
                  <w:szCs w:val="22"/>
                  <w:lang w:val="en-US"/>
                </w:rPr>
                <w:delText xml:space="preserve">reaties </w:delText>
              </w:r>
              <w:r w:rsidR="00840D7D" w:rsidRPr="003F5656" w:rsidDel="00077C53">
                <w:rPr>
                  <w:rFonts w:ascii="Arial" w:hAnsi="Arial" w:cs="Arial"/>
                  <w:sz w:val="22"/>
                  <w:szCs w:val="22"/>
                  <w:lang w:val="en-US"/>
                </w:rPr>
                <w:delText xml:space="preserve">are </w:delText>
              </w:r>
              <w:r w:rsidRPr="003F5656" w:rsidDel="00077C53">
                <w:rPr>
                  <w:rFonts w:ascii="Arial" w:hAnsi="Arial" w:cs="Arial"/>
                  <w:sz w:val="22"/>
                  <w:szCs w:val="22"/>
                  <w:lang w:val="en-US"/>
                </w:rPr>
                <w:delText xml:space="preserve">always </w:delText>
              </w:r>
              <w:r w:rsidDel="00077C53">
                <w:rPr>
                  <w:rFonts w:ascii="Arial" w:hAnsi="Arial" w:cs="Arial"/>
                  <w:sz w:val="22"/>
                  <w:szCs w:val="22"/>
                  <w:lang w:val="en-US"/>
                </w:rPr>
                <w:delText xml:space="preserve">legally </w:delText>
              </w:r>
              <w:r w:rsidR="00840D7D" w:rsidRPr="003F5656" w:rsidDel="00077C53">
                <w:rPr>
                  <w:rFonts w:ascii="Arial" w:hAnsi="Arial" w:cs="Arial"/>
                  <w:sz w:val="22"/>
                  <w:szCs w:val="22"/>
                  <w:lang w:val="en-US"/>
                </w:rPr>
                <w:delText xml:space="preserve">binding </w:delText>
              </w:r>
              <w:r w:rsidR="00840D7D" w:rsidRPr="003F5656" w:rsidDel="00077C53">
                <w:rPr>
                  <w:rFonts w:ascii="Arial" w:hAnsi="Arial" w:cs="Arial"/>
                  <w:b/>
                  <w:sz w:val="22"/>
                  <w:szCs w:val="22"/>
                  <w:lang w:val="en-US"/>
                </w:rPr>
                <w:delText>(T/F)</w:delText>
              </w:r>
            </w:del>
          </w:p>
          <w:p w:rsidR="003F5656" w:rsidRPr="00C95510" w:rsidDel="00077C53" w:rsidRDefault="003F5656" w:rsidP="00C95510">
            <w:pPr>
              <w:widowControl w:val="0"/>
              <w:autoSpaceDE w:val="0"/>
              <w:autoSpaceDN w:val="0"/>
              <w:adjustRightInd w:val="0"/>
              <w:rPr>
                <w:del w:id="227" w:author="Terada Saori" w:date="2013-04-03T15:02:00Z"/>
                <w:rFonts w:ascii="Arial" w:hAnsi="Arial" w:cs="Arial"/>
                <w:b/>
                <w:sz w:val="22"/>
                <w:szCs w:val="22"/>
                <w:lang w:val="en-US"/>
              </w:rPr>
            </w:pPr>
          </w:p>
          <w:p w:rsidR="003F5656" w:rsidRPr="00C95510" w:rsidDel="00077C53" w:rsidRDefault="003F5656" w:rsidP="00C95510">
            <w:pPr>
              <w:pStyle w:val="ListParagraph"/>
              <w:widowControl w:val="0"/>
              <w:numPr>
                <w:ilvl w:val="0"/>
                <w:numId w:val="54"/>
              </w:numPr>
              <w:autoSpaceDE w:val="0"/>
              <w:autoSpaceDN w:val="0"/>
              <w:adjustRightInd w:val="0"/>
              <w:rPr>
                <w:del w:id="228" w:author="Terada Saori" w:date="2013-04-03T15:02:00Z"/>
                <w:rFonts w:ascii="Arial" w:hAnsi="Arial" w:cs="Arial"/>
                <w:sz w:val="22"/>
                <w:szCs w:val="22"/>
                <w:lang w:val="en-US"/>
              </w:rPr>
            </w:pPr>
            <w:del w:id="229" w:author="Terada Saori" w:date="2013-04-03T15:02:00Z">
              <w:r w:rsidRPr="003F5656" w:rsidDel="00077C53">
                <w:rPr>
                  <w:rFonts w:ascii="Arial" w:hAnsi="Arial" w:cs="Arial"/>
                  <w:bCs/>
                  <w:iCs/>
                  <w:sz w:val="22"/>
                  <w:szCs w:val="22"/>
                  <w:lang w:val="en-US"/>
                </w:rPr>
                <w:delText>Declarations and</w:delText>
              </w:r>
              <w:r w:rsidRPr="00C95510" w:rsidDel="00077C53">
                <w:rPr>
                  <w:rFonts w:ascii="Arial" w:hAnsi="Arial" w:cs="Arial"/>
                  <w:bCs/>
                  <w:iCs/>
                  <w:sz w:val="22"/>
                  <w:szCs w:val="22"/>
                  <w:lang w:val="en-US"/>
                </w:rPr>
                <w:delText xml:space="preserve"> resolutions adopted by UN organs</w:delText>
              </w:r>
              <w:r w:rsidDel="00077C53">
                <w:rPr>
                  <w:rFonts w:ascii="Arial" w:hAnsi="Arial" w:cs="Arial"/>
                  <w:bCs/>
                  <w:iCs/>
                  <w:sz w:val="22"/>
                  <w:szCs w:val="22"/>
                  <w:lang w:val="en-US"/>
                </w:rPr>
                <w:delText xml:space="preserve"> have a binding legal effect. (</w:delText>
              </w:r>
              <w:r w:rsidDel="00077C53">
                <w:rPr>
                  <w:rFonts w:ascii="Arial" w:hAnsi="Arial" w:cs="Arial"/>
                  <w:b/>
                  <w:bCs/>
                  <w:iCs/>
                  <w:sz w:val="22"/>
                  <w:szCs w:val="22"/>
                  <w:lang w:val="en-US"/>
                </w:rPr>
                <w:delText>T/F)</w:delText>
              </w:r>
            </w:del>
          </w:p>
          <w:p w:rsidR="00840D7D" w:rsidRPr="00AF518F" w:rsidDel="00077C53" w:rsidRDefault="00840D7D" w:rsidP="00840D7D">
            <w:pPr>
              <w:widowControl w:val="0"/>
              <w:autoSpaceDE w:val="0"/>
              <w:autoSpaceDN w:val="0"/>
              <w:adjustRightInd w:val="0"/>
              <w:contextualSpacing/>
              <w:rPr>
                <w:del w:id="230" w:author="Terada Saori" w:date="2013-04-03T15:02:00Z"/>
                <w:rFonts w:ascii="Arial" w:hAnsi="Arial" w:cs="Arial"/>
                <w:sz w:val="22"/>
                <w:szCs w:val="22"/>
                <w:lang w:val="en-US"/>
              </w:rPr>
            </w:pPr>
          </w:p>
          <w:p w:rsidR="00840D7D" w:rsidDel="00077C53" w:rsidRDefault="00840D7D" w:rsidP="00840D7D">
            <w:pPr>
              <w:widowControl w:val="0"/>
              <w:autoSpaceDE w:val="0"/>
              <w:autoSpaceDN w:val="0"/>
              <w:adjustRightInd w:val="0"/>
              <w:contextualSpacing/>
              <w:rPr>
                <w:del w:id="231" w:author="Terada Saori" w:date="2013-04-03T15:02:00Z"/>
                <w:rFonts w:ascii="Arial" w:hAnsi="Arial" w:cs="Arial"/>
                <w:sz w:val="22"/>
                <w:szCs w:val="22"/>
                <w:lang w:val="en-US"/>
              </w:rPr>
            </w:pPr>
            <w:del w:id="232" w:author="Terada Saori" w:date="2013-04-03T15:02:00Z">
              <w:r w:rsidRPr="00AF518F" w:rsidDel="00077C53">
                <w:rPr>
                  <w:rFonts w:ascii="Arial" w:hAnsi="Arial" w:cs="Arial"/>
                  <w:sz w:val="22"/>
                  <w:szCs w:val="22"/>
                  <w:lang w:val="en-US"/>
                </w:rPr>
                <w:delText>ANSWER</w:delText>
              </w:r>
              <w:r w:rsidR="00C95510" w:rsidDel="00077C53">
                <w:rPr>
                  <w:rFonts w:ascii="Arial" w:hAnsi="Arial" w:cs="Arial"/>
                  <w:sz w:val="22"/>
                  <w:szCs w:val="22"/>
                  <w:lang w:val="en-US"/>
                </w:rPr>
                <w:delText>S</w:delText>
              </w:r>
              <w:r w:rsidRPr="00AF518F" w:rsidDel="00077C53">
                <w:rPr>
                  <w:rFonts w:ascii="Arial" w:hAnsi="Arial" w:cs="Arial"/>
                  <w:sz w:val="22"/>
                  <w:szCs w:val="22"/>
                  <w:lang w:val="en-US"/>
                </w:rPr>
                <w:delText>:</w:delText>
              </w:r>
            </w:del>
          </w:p>
          <w:p w:rsidR="003F5656" w:rsidDel="00077C53" w:rsidRDefault="003F5656" w:rsidP="00840D7D">
            <w:pPr>
              <w:widowControl w:val="0"/>
              <w:autoSpaceDE w:val="0"/>
              <w:autoSpaceDN w:val="0"/>
              <w:adjustRightInd w:val="0"/>
              <w:contextualSpacing/>
              <w:rPr>
                <w:del w:id="233" w:author="Terada Saori" w:date="2013-04-03T15:02:00Z"/>
                <w:rFonts w:ascii="Arial" w:hAnsi="Arial" w:cs="Arial"/>
                <w:sz w:val="22"/>
                <w:szCs w:val="22"/>
                <w:lang w:val="en-US"/>
              </w:rPr>
            </w:pPr>
          </w:p>
          <w:p w:rsidR="00C95510" w:rsidDel="00077C53" w:rsidRDefault="00C95510" w:rsidP="00C95510">
            <w:pPr>
              <w:widowControl w:val="0"/>
              <w:autoSpaceDE w:val="0"/>
              <w:autoSpaceDN w:val="0"/>
              <w:adjustRightInd w:val="0"/>
              <w:spacing w:after="240"/>
              <w:rPr>
                <w:del w:id="234" w:author="Terada Saori" w:date="2013-04-03T15:02:00Z"/>
                <w:rFonts w:ascii="Times" w:hAnsi="Times" w:cs="Times"/>
                <w:lang w:val="en-US"/>
              </w:rPr>
            </w:pPr>
            <w:del w:id="235" w:author="Terada Saori" w:date="2013-04-03T15:02:00Z">
              <w:r w:rsidDel="00077C53">
                <w:rPr>
                  <w:rFonts w:ascii="Arial" w:hAnsi="Arial" w:cs="Arial"/>
                  <w:sz w:val="22"/>
                  <w:szCs w:val="22"/>
                  <w:lang w:val="en-US"/>
                </w:rPr>
                <w:delText xml:space="preserve">1. </w:delText>
              </w:r>
              <w:r w:rsidDel="00077C53">
                <w:rPr>
                  <w:rFonts w:ascii="Arial" w:hAnsi="Arial" w:cs="Arial"/>
                  <w:b/>
                  <w:sz w:val="22"/>
                  <w:szCs w:val="22"/>
                  <w:lang w:val="en-US"/>
                </w:rPr>
                <w:delText>True.</w:delText>
              </w:r>
              <w:r w:rsidRPr="00C95510" w:rsidDel="00077C53">
                <w:rPr>
                  <w:rFonts w:ascii="Arial" w:hAnsi="Arial" w:cs="Arial"/>
                  <w:b/>
                  <w:sz w:val="22"/>
                  <w:szCs w:val="22"/>
                  <w:lang w:val="en-US"/>
                </w:rPr>
                <w:delText xml:space="preserve"> </w:delText>
              </w:r>
              <w:r w:rsidRPr="00C95510" w:rsidDel="00077C53">
                <w:rPr>
                  <w:rFonts w:ascii="Arial" w:hAnsi="Arial" w:cs="Arial"/>
                  <w:sz w:val="22"/>
                  <w:szCs w:val="22"/>
                  <w:lang w:val="en-US"/>
                </w:rPr>
                <w:delText>The obligation to protect, promote and ensure the enjoyment of human rights is the prim</w:delText>
              </w:r>
              <w:r w:rsidR="001E7CFE" w:rsidDel="00077C53">
                <w:rPr>
                  <w:rFonts w:ascii="Arial" w:hAnsi="Arial" w:cs="Arial"/>
                  <w:sz w:val="22"/>
                  <w:szCs w:val="22"/>
                  <w:lang w:val="en-US"/>
                </w:rPr>
                <w:delText>ary</w:delText>
              </w:r>
              <w:r w:rsidRPr="00C95510" w:rsidDel="00077C53">
                <w:rPr>
                  <w:rFonts w:ascii="Arial" w:hAnsi="Arial" w:cs="Arial"/>
                  <w:sz w:val="22"/>
                  <w:szCs w:val="22"/>
                  <w:lang w:val="en-US"/>
                </w:rPr>
                <w:delText xml:space="preserve"> responsibility of States, thereby conferring on States responsibility for the human rights of</w:delText>
              </w:r>
              <w:r w:rsidDel="00077C53">
                <w:rPr>
                  <w:rFonts w:ascii="Arial" w:hAnsi="Arial" w:cs="Arial"/>
                  <w:i/>
                  <w:iCs/>
                  <w:sz w:val="22"/>
                  <w:szCs w:val="22"/>
                  <w:lang w:val="en-US"/>
                </w:rPr>
                <w:delText xml:space="preserve"> </w:delText>
              </w:r>
              <w:r w:rsidDel="00077C53">
                <w:rPr>
                  <w:rFonts w:ascii="Arial" w:hAnsi="Arial" w:cs="Arial"/>
                  <w:iCs/>
                  <w:sz w:val="22"/>
                  <w:szCs w:val="22"/>
                  <w:lang w:val="en-US"/>
                </w:rPr>
                <w:delText>individuals</w:delText>
              </w:r>
              <w:r w:rsidRPr="00C95510" w:rsidDel="00077C53">
                <w:rPr>
                  <w:rFonts w:ascii="Arial" w:hAnsi="Arial" w:cs="Arial"/>
                  <w:i/>
                  <w:iCs/>
                  <w:sz w:val="22"/>
                  <w:szCs w:val="22"/>
                  <w:lang w:val="en-US"/>
                </w:rPr>
                <w:delText>.</w:delText>
              </w:r>
            </w:del>
          </w:p>
          <w:p w:rsidR="00C95510" w:rsidRPr="004B537B" w:rsidDel="00077C53" w:rsidRDefault="00C95510" w:rsidP="00C95510">
            <w:pPr>
              <w:widowControl w:val="0"/>
              <w:autoSpaceDE w:val="0"/>
              <w:autoSpaceDN w:val="0"/>
              <w:adjustRightInd w:val="0"/>
              <w:spacing w:after="240"/>
              <w:rPr>
                <w:del w:id="236" w:author="Terada Saori" w:date="2013-04-03T15:02:00Z"/>
                <w:rFonts w:ascii="Arial" w:hAnsi="Arial" w:cs="Arial"/>
                <w:sz w:val="22"/>
                <w:szCs w:val="22"/>
                <w:lang w:val="en-US"/>
              </w:rPr>
            </w:pPr>
            <w:del w:id="237" w:author="Terada Saori" w:date="2013-04-03T15:02:00Z">
              <w:r w:rsidDel="00077C53">
                <w:rPr>
                  <w:rFonts w:ascii="Arial" w:hAnsi="Arial" w:cs="Arial"/>
                  <w:b/>
                  <w:sz w:val="22"/>
                  <w:szCs w:val="22"/>
                  <w:lang w:val="en-US"/>
                </w:rPr>
                <w:delText xml:space="preserve">2. True. </w:delText>
              </w:r>
              <w:r w:rsidRPr="004B537B" w:rsidDel="00077C53">
                <w:rPr>
                  <w:rFonts w:ascii="Arial" w:hAnsi="Arial" w:cs="Arial"/>
                  <w:sz w:val="22"/>
                  <w:szCs w:val="22"/>
                  <w:lang w:val="en-US"/>
                </w:rPr>
                <w:delText>The creation of the United Nations provided an ideal forum for the development and adoption of international human rights instruments. Other instruments have been adopted at a regional level reflecting the particular human rights concerns of the region. Most States have also adopted constitutions and other laws which formally protect basic human rights.</w:delText>
              </w:r>
            </w:del>
          </w:p>
          <w:p w:rsidR="00C95510" w:rsidDel="00077C53" w:rsidRDefault="00C95510" w:rsidP="00C95510">
            <w:pPr>
              <w:widowControl w:val="0"/>
              <w:autoSpaceDE w:val="0"/>
              <w:autoSpaceDN w:val="0"/>
              <w:adjustRightInd w:val="0"/>
              <w:spacing w:after="240"/>
              <w:rPr>
                <w:del w:id="238" w:author="Terada Saori" w:date="2013-04-03T15:02:00Z"/>
                <w:rFonts w:ascii="Arial" w:hAnsi="Arial" w:cs="Arial"/>
                <w:sz w:val="22"/>
                <w:szCs w:val="22"/>
                <w:lang w:val="en-US"/>
              </w:rPr>
            </w:pPr>
            <w:del w:id="239" w:author="Terada Saori" w:date="2013-04-03T15:02:00Z">
              <w:r w:rsidDel="00077C53">
                <w:rPr>
                  <w:rFonts w:ascii="Arial" w:hAnsi="Arial" w:cs="Arial"/>
                  <w:b/>
                  <w:sz w:val="22"/>
                  <w:szCs w:val="22"/>
                  <w:lang w:val="en-US"/>
                </w:rPr>
                <w:delText xml:space="preserve">3. False. </w:delText>
              </w:r>
              <w:r w:rsidRPr="004B537B" w:rsidDel="00077C53">
                <w:rPr>
                  <w:rFonts w:ascii="Arial" w:hAnsi="Arial" w:cs="Arial"/>
                  <w:sz w:val="22"/>
                  <w:szCs w:val="22"/>
                  <w:lang w:val="en-US"/>
                </w:rPr>
                <w:delText xml:space="preserve">A treaty is an agreement by States to be bound by particular rules. International treaties such as </w:delText>
              </w:r>
              <w:r w:rsidRPr="004B537B" w:rsidDel="00077C53">
                <w:rPr>
                  <w:rFonts w:ascii="Arial" w:hAnsi="Arial" w:cs="Arial"/>
                  <w:i/>
                  <w:iCs/>
                  <w:sz w:val="22"/>
                  <w:szCs w:val="22"/>
                  <w:lang w:val="en-US"/>
                </w:rPr>
                <w:delText xml:space="preserve">covenants, charters, protocols, conventions, accords </w:delText>
              </w:r>
              <w:r w:rsidRPr="004B537B" w:rsidDel="00077C53">
                <w:rPr>
                  <w:rFonts w:ascii="Arial" w:hAnsi="Arial" w:cs="Arial"/>
                  <w:sz w:val="22"/>
                  <w:szCs w:val="22"/>
                  <w:lang w:val="en-US"/>
                </w:rPr>
                <w:delText xml:space="preserve">and </w:delText>
              </w:r>
              <w:r w:rsidRPr="004B537B" w:rsidDel="00077C53">
                <w:rPr>
                  <w:rFonts w:ascii="Arial" w:hAnsi="Arial" w:cs="Arial"/>
                  <w:i/>
                  <w:iCs/>
                  <w:sz w:val="22"/>
                  <w:szCs w:val="22"/>
                  <w:lang w:val="en-US"/>
                </w:rPr>
                <w:delText>agreements</w:delText>
              </w:r>
              <w:r w:rsidRPr="00C95510" w:rsidDel="00077C53">
                <w:rPr>
                  <w:rFonts w:ascii="Arial" w:hAnsi="Arial" w:cs="Arial"/>
                  <w:iCs/>
                  <w:sz w:val="22"/>
                  <w:szCs w:val="22"/>
                  <w:lang w:val="en-US"/>
                </w:rPr>
                <w:delText xml:space="preserve"> are</w:delText>
              </w:r>
              <w:r w:rsidDel="00077C53">
                <w:rPr>
                  <w:rFonts w:ascii="Arial" w:hAnsi="Arial" w:cs="Arial"/>
                  <w:i/>
                  <w:iCs/>
                  <w:sz w:val="22"/>
                  <w:szCs w:val="22"/>
                  <w:lang w:val="en-US"/>
                </w:rPr>
                <w:delText xml:space="preserve"> </w:delText>
              </w:r>
              <w:r w:rsidRPr="004B537B" w:rsidDel="00077C53">
                <w:rPr>
                  <w:rFonts w:ascii="Arial" w:hAnsi="Arial" w:cs="Arial"/>
                  <w:sz w:val="22"/>
                  <w:szCs w:val="22"/>
                  <w:lang w:val="en-US"/>
                </w:rPr>
                <w:delText xml:space="preserve">legally binding on those States </w:delText>
              </w:r>
              <w:r w:rsidRPr="004B537B" w:rsidDel="00077C53">
                <w:rPr>
                  <w:rFonts w:ascii="Arial" w:hAnsi="Arial" w:cs="Arial"/>
                  <w:i/>
                  <w:iCs/>
                  <w:sz w:val="22"/>
                  <w:szCs w:val="22"/>
                  <w:lang w:val="en-US"/>
                </w:rPr>
                <w:delText xml:space="preserve">party </w:delText>
              </w:r>
              <w:r w:rsidDel="00077C53">
                <w:rPr>
                  <w:rFonts w:ascii="Arial" w:hAnsi="Arial" w:cs="Arial"/>
                  <w:sz w:val="22"/>
                  <w:szCs w:val="22"/>
                  <w:lang w:val="en-US"/>
                </w:rPr>
                <w:delText xml:space="preserve">to the treaty. </w:delText>
              </w:r>
              <w:r w:rsidRPr="004B537B" w:rsidDel="00077C53">
                <w:rPr>
                  <w:rFonts w:ascii="Arial" w:hAnsi="Arial" w:cs="Arial"/>
                  <w:sz w:val="22"/>
                  <w:szCs w:val="22"/>
                  <w:lang w:val="en-US"/>
                </w:rPr>
                <w:delText xml:space="preserve">A State can become a </w:delText>
              </w:r>
              <w:r w:rsidRPr="004B537B" w:rsidDel="00077C53">
                <w:rPr>
                  <w:rFonts w:ascii="Arial" w:hAnsi="Arial" w:cs="Arial"/>
                  <w:i/>
                  <w:iCs/>
                  <w:sz w:val="22"/>
                  <w:szCs w:val="22"/>
                  <w:lang w:val="en-US"/>
                </w:rPr>
                <w:delText xml:space="preserve">party </w:delText>
              </w:r>
              <w:r w:rsidRPr="004B537B" w:rsidDel="00077C53">
                <w:rPr>
                  <w:rFonts w:ascii="Arial" w:hAnsi="Arial" w:cs="Arial"/>
                  <w:sz w:val="22"/>
                  <w:szCs w:val="22"/>
                  <w:lang w:val="en-US"/>
                </w:rPr>
                <w:delText xml:space="preserve">to a treaty by </w:delText>
              </w:r>
              <w:r w:rsidRPr="004B537B" w:rsidDel="00077C53">
                <w:rPr>
                  <w:rFonts w:ascii="Arial" w:hAnsi="Arial" w:cs="Arial"/>
                  <w:i/>
                  <w:iCs/>
                  <w:sz w:val="22"/>
                  <w:szCs w:val="22"/>
                  <w:lang w:val="en-US"/>
                </w:rPr>
                <w:delText xml:space="preserve">ratification, accession </w:delText>
              </w:r>
              <w:r w:rsidRPr="004B537B" w:rsidDel="00077C53">
                <w:rPr>
                  <w:rFonts w:ascii="Arial" w:hAnsi="Arial" w:cs="Arial"/>
                  <w:sz w:val="22"/>
                  <w:szCs w:val="22"/>
                  <w:lang w:val="en-US"/>
                </w:rPr>
                <w:delText xml:space="preserve">or </w:delText>
              </w:r>
              <w:r w:rsidRPr="004B537B" w:rsidDel="00077C53">
                <w:rPr>
                  <w:rFonts w:ascii="Arial" w:hAnsi="Arial" w:cs="Arial"/>
                  <w:i/>
                  <w:iCs/>
                  <w:sz w:val="22"/>
                  <w:szCs w:val="22"/>
                  <w:lang w:val="en-US"/>
                </w:rPr>
                <w:delText xml:space="preserve">succession. Ratification </w:delText>
              </w:r>
              <w:r w:rsidRPr="004B537B" w:rsidDel="00077C53">
                <w:rPr>
                  <w:rFonts w:ascii="Arial" w:hAnsi="Arial" w:cs="Arial"/>
                  <w:sz w:val="22"/>
                  <w:szCs w:val="22"/>
                  <w:lang w:val="en-US"/>
                </w:rPr>
                <w:delText>is a State’s formal expression of consent to be bound by a treaty. Only a State that has previously signed the treaty (during the period when the treaty was open for signature) can ratify it.</w:delText>
              </w:r>
            </w:del>
          </w:p>
          <w:p w:rsidR="00C95510" w:rsidRPr="004B537B" w:rsidDel="00077C53" w:rsidRDefault="00C95510" w:rsidP="00C95510">
            <w:pPr>
              <w:widowControl w:val="0"/>
              <w:autoSpaceDE w:val="0"/>
              <w:autoSpaceDN w:val="0"/>
              <w:adjustRightInd w:val="0"/>
              <w:spacing w:after="240"/>
              <w:rPr>
                <w:del w:id="240" w:author="Terada Saori" w:date="2013-04-03T15:02:00Z"/>
                <w:rFonts w:ascii="Arial" w:hAnsi="Arial" w:cs="Arial"/>
                <w:sz w:val="22"/>
                <w:szCs w:val="22"/>
                <w:lang w:val="en-US"/>
              </w:rPr>
            </w:pPr>
            <w:del w:id="241" w:author="Terada Saori" w:date="2013-04-03T15:02:00Z">
              <w:r w:rsidDel="00077C53">
                <w:rPr>
                  <w:rFonts w:ascii="Arial" w:hAnsi="Arial" w:cs="Arial"/>
                  <w:b/>
                  <w:sz w:val="22"/>
                  <w:szCs w:val="22"/>
                  <w:lang w:val="en-US"/>
                </w:rPr>
                <w:delText xml:space="preserve">4. False. </w:delText>
              </w:r>
              <w:r w:rsidRPr="004B537B" w:rsidDel="00077C53">
                <w:rPr>
                  <w:rFonts w:ascii="Arial" w:hAnsi="Arial" w:cs="Arial"/>
                  <w:sz w:val="22"/>
                  <w:szCs w:val="22"/>
                  <w:lang w:val="en-US"/>
                </w:rPr>
                <w:delText xml:space="preserve">General norms of international law principles and practices that most States would agree </w:delText>
              </w:r>
              <w:r w:rsidR="00057ED8" w:rsidDel="00077C53">
                <w:rPr>
                  <w:rFonts w:ascii="Arial" w:hAnsi="Arial" w:cs="Arial"/>
                  <w:sz w:val="22"/>
                  <w:szCs w:val="22"/>
                  <w:lang w:val="en-US"/>
                </w:rPr>
                <w:delText xml:space="preserve">upon </w:delText>
              </w:r>
              <w:r w:rsidRPr="004B537B" w:rsidDel="00077C53">
                <w:rPr>
                  <w:rFonts w:ascii="Arial" w:hAnsi="Arial" w:cs="Arial"/>
                  <w:sz w:val="22"/>
                  <w:szCs w:val="22"/>
                  <w:lang w:val="en-US"/>
                </w:rPr>
                <w:delText xml:space="preserve">are often stated in </w:delText>
              </w:r>
              <w:r w:rsidRPr="004B537B" w:rsidDel="00077C53">
                <w:rPr>
                  <w:rFonts w:ascii="Arial" w:hAnsi="Arial" w:cs="Arial"/>
                  <w:i/>
                  <w:iCs/>
                  <w:sz w:val="22"/>
                  <w:szCs w:val="22"/>
                  <w:lang w:val="en-US"/>
                </w:rPr>
                <w:delText xml:space="preserve">declarations, proclamations, standard rules, guidelines, recommendations </w:delText>
              </w:r>
              <w:r w:rsidRPr="004B537B" w:rsidDel="00077C53">
                <w:rPr>
                  <w:rFonts w:ascii="Arial" w:hAnsi="Arial" w:cs="Arial"/>
                  <w:sz w:val="22"/>
                  <w:szCs w:val="22"/>
                  <w:lang w:val="en-US"/>
                </w:rPr>
                <w:delText xml:space="preserve">and </w:delText>
              </w:r>
              <w:r w:rsidRPr="004B537B" w:rsidDel="00077C53">
                <w:rPr>
                  <w:rFonts w:ascii="Arial" w:hAnsi="Arial" w:cs="Arial"/>
                  <w:i/>
                  <w:iCs/>
                  <w:sz w:val="22"/>
                  <w:szCs w:val="22"/>
                  <w:lang w:val="en-US"/>
                </w:rPr>
                <w:delText xml:space="preserve">principles. </w:delText>
              </w:r>
              <w:r w:rsidRPr="004B537B" w:rsidDel="00077C53">
                <w:rPr>
                  <w:rFonts w:ascii="Arial" w:hAnsi="Arial" w:cs="Arial"/>
                  <w:sz w:val="22"/>
                  <w:szCs w:val="22"/>
                  <w:lang w:val="en-US"/>
                </w:rPr>
                <w:delText xml:space="preserve">While </w:delText>
              </w:r>
              <w:r w:rsidR="00057ED8" w:rsidDel="00077C53">
                <w:rPr>
                  <w:rFonts w:ascii="Arial" w:hAnsi="Arial" w:cs="Arial"/>
                  <w:sz w:val="22"/>
                  <w:szCs w:val="22"/>
                  <w:lang w:val="en-US"/>
                </w:rPr>
                <w:delText xml:space="preserve">these have </w:delText>
              </w:r>
              <w:r w:rsidRPr="004B537B" w:rsidDel="00077C53">
                <w:rPr>
                  <w:rFonts w:ascii="Arial" w:hAnsi="Arial" w:cs="Arial"/>
                  <w:sz w:val="22"/>
                  <w:szCs w:val="22"/>
                  <w:lang w:val="en-US"/>
                </w:rPr>
                <w:delText>no binding legal effect on States, they may be seen as declaratory of broadly accepted principles within the international community.</w:delText>
              </w:r>
            </w:del>
          </w:p>
          <w:p w:rsidR="003F5656" w:rsidRPr="00C95510" w:rsidRDefault="003F5656" w:rsidP="00840D7D">
            <w:pPr>
              <w:widowControl w:val="0"/>
              <w:autoSpaceDE w:val="0"/>
              <w:autoSpaceDN w:val="0"/>
              <w:adjustRightInd w:val="0"/>
              <w:contextualSpacing/>
              <w:rPr>
                <w:rFonts w:ascii="Arial" w:hAnsi="Arial" w:cs="Arial"/>
                <w:b/>
                <w:sz w:val="22"/>
                <w:szCs w:val="22"/>
                <w:lang w:val="en-US"/>
              </w:rPr>
            </w:pPr>
          </w:p>
          <w:p w:rsidR="003F5656" w:rsidRPr="00AF518F" w:rsidRDefault="003F5656" w:rsidP="00840D7D">
            <w:pPr>
              <w:widowControl w:val="0"/>
              <w:autoSpaceDE w:val="0"/>
              <w:autoSpaceDN w:val="0"/>
              <w:adjustRightInd w:val="0"/>
              <w:contextualSpacing/>
              <w:rPr>
                <w:rFonts w:ascii="Arial" w:hAnsi="Arial" w:cs="Arial"/>
                <w:sz w:val="22"/>
                <w:szCs w:val="22"/>
                <w:lang w:val="en-US"/>
              </w:rPr>
            </w:pPr>
          </w:p>
          <w:p w:rsidR="00840D7D" w:rsidRPr="00AF518F" w:rsidRDefault="00840D7D" w:rsidP="00840D7D">
            <w:pPr>
              <w:widowControl w:val="0"/>
              <w:autoSpaceDE w:val="0"/>
              <w:autoSpaceDN w:val="0"/>
              <w:adjustRightInd w:val="0"/>
              <w:contextualSpacing/>
              <w:rPr>
                <w:rFonts w:ascii="Arial" w:hAnsi="Arial" w:cs="Arial"/>
                <w:sz w:val="22"/>
                <w:szCs w:val="22"/>
                <w:lang w:val="en-US"/>
              </w:rPr>
            </w:pPr>
          </w:p>
          <w:p w:rsidR="00840D7D" w:rsidRPr="00AF518F" w:rsidRDefault="00840D7D" w:rsidP="00840D7D">
            <w:pPr>
              <w:widowControl w:val="0"/>
              <w:autoSpaceDE w:val="0"/>
              <w:autoSpaceDN w:val="0"/>
              <w:adjustRightInd w:val="0"/>
              <w:contextualSpacing/>
              <w:rPr>
                <w:rFonts w:ascii="Arial" w:hAnsi="Arial" w:cs="Arial"/>
                <w:sz w:val="22"/>
                <w:szCs w:val="22"/>
                <w:lang w:val="en-US"/>
              </w:rPr>
            </w:pPr>
          </w:p>
          <w:p w:rsidR="00840D7D" w:rsidRPr="00AF518F" w:rsidRDefault="00840D7D" w:rsidP="00840D7D">
            <w:pPr>
              <w:widowControl w:val="0"/>
              <w:autoSpaceDE w:val="0"/>
              <w:autoSpaceDN w:val="0"/>
              <w:adjustRightInd w:val="0"/>
              <w:contextualSpacing/>
              <w:rPr>
                <w:rFonts w:ascii="Arial" w:hAnsi="Arial" w:cs="Arial"/>
                <w:sz w:val="22"/>
                <w:szCs w:val="22"/>
                <w:lang w:val="en-US"/>
              </w:rPr>
            </w:pPr>
          </w:p>
          <w:p w:rsidR="00840D7D" w:rsidRPr="00AF518F" w:rsidRDefault="00840D7D" w:rsidP="00840D7D">
            <w:pPr>
              <w:widowControl w:val="0"/>
              <w:autoSpaceDE w:val="0"/>
              <w:autoSpaceDN w:val="0"/>
              <w:adjustRightInd w:val="0"/>
              <w:contextualSpacing/>
              <w:rPr>
                <w:rFonts w:ascii="Arial" w:hAnsi="Arial" w:cs="Arial"/>
                <w:sz w:val="22"/>
                <w:szCs w:val="22"/>
                <w:lang w:val="en-US"/>
              </w:rPr>
            </w:pPr>
          </w:p>
          <w:p w:rsidR="00840D7D" w:rsidRPr="00AF518F" w:rsidRDefault="00840D7D" w:rsidP="00840D7D">
            <w:pPr>
              <w:widowControl w:val="0"/>
              <w:autoSpaceDE w:val="0"/>
              <w:autoSpaceDN w:val="0"/>
              <w:adjustRightInd w:val="0"/>
              <w:contextualSpacing/>
              <w:rPr>
                <w:rFonts w:ascii="Arial" w:hAnsi="Arial" w:cs="Arial"/>
                <w:sz w:val="22"/>
                <w:szCs w:val="22"/>
                <w:lang w:val="en-US"/>
              </w:rPr>
            </w:pPr>
          </w:p>
          <w:p w:rsidR="00840D7D" w:rsidRPr="00AF518F" w:rsidRDefault="00840D7D" w:rsidP="00840D7D">
            <w:pPr>
              <w:widowControl w:val="0"/>
              <w:autoSpaceDE w:val="0"/>
              <w:autoSpaceDN w:val="0"/>
              <w:adjustRightInd w:val="0"/>
              <w:contextualSpacing/>
              <w:rPr>
                <w:rFonts w:ascii="Arial" w:hAnsi="Arial" w:cs="Arial"/>
                <w:sz w:val="22"/>
                <w:szCs w:val="22"/>
                <w:lang w:val="en-US"/>
              </w:rPr>
            </w:pPr>
          </w:p>
          <w:p w:rsidR="00840D7D" w:rsidRPr="00AF518F" w:rsidRDefault="00840D7D" w:rsidP="001B058C">
            <w:pPr>
              <w:widowControl w:val="0"/>
              <w:autoSpaceDE w:val="0"/>
              <w:autoSpaceDN w:val="0"/>
              <w:adjustRightInd w:val="0"/>
              <w:ind w:left="360"/>
              <w:contextualSpacing/>
              <w:rPr>
                <w:rFonts w:ascii="Arial" w:hAnsi="Arial" w:cs="Arial"/>
                <w:sz w:val="22"/>
                <w:szCs w:val="22"/>
                <w:lang w:val="en-US"/>
              </w:rPr>
            </w:pPr>
          </w:p>
        </w:tc>
      </w:tr>
      <w:tr w:rsidR="00840D7D" w:rsidRPr="00A86059" w:rsidTr="0092158A">
        <w:tc>
          <w:tcPr>
            <w:tcW w:w="6048" w:type="dxa"/>
          </w:tcPr>
          <w:p w:rsidR="00840D7D" w:rsidRPr="00AF518F" w:rsidRDefault="00840D7D" w:rsidP="001B058C">
            <w:pPr>
              <w:contextualSpacing/>
              <w:rPr>
                <w:rFonts w:ascii="Arial" w:hAnsi="Arial" w:cs="Arial"/>
                <w:sz w:val="22"/>
                <w:szCs w:val="22"/>
                <w:lang w:val="en-US"/>
              </w:rPr>
            </w:pPr>
          </w:p>
          <w:p w:rsidR="00840D7D" w:rsidRPr="00AF518F" w:rsidRDefault="00040148" w:rsidP="001B058C">
            <w:pPr>
              <w:autoSpaceDE w:val="0"/>
              <w:autoSpaceDN w:val="0"/>
              <w:adjustRightInd w:val="0"/>
              <w:contextualSpacing/>
              <w:rPr>
                <w:rFonts w:ascii="Arial" w:hAnsi="Arial" w:cs="Arial"/>
                <w:b/>
                <w:sz w:val="22"/>
                <w:szCs w:val="22"/>
                <w:lang w:val="en-US"/>
              </w:rPr>
            </w:pPr>
            <w:r>
              <w:rPr>
                <w:rFonts w:ascii="Arial" w:hAnsi="Arial" w:cs="Arial"/>
                <w:b/>
                <w:sz w:val="22"/>
                <w:szCs w:val="22"/>
                <w:lang w:val="en-US"/>
              </w:rPr>
              <w:t>7</w:t>
            </w:r>
            <w:r w:rsidR="00840D7D">
              <w:rPr>
                <w:rFonts w:ascii="Arial" w:hAnsi="Arial" w:cs="Arial"/>
                <w:b/>
                <w:sz w:val="22"/>
                <w:szCs w:val="22"/>
                <w:lang w:val="en-US"/>
              </w:rPr>
              <w:t>. INTERNATIONAL STANDARDS ON WOMEN´S RIGHTS</w:t>
            </w:r>
          </w:p>
          <w:p w:rsidR="00840D7D" w:rsidRPr="00AF518F" w:rsidRDefault="00840D7D" w:rsidP="001B058C">
            <w:pPr>
              <w:autoSpaceDE w:val="0"/>
              <w:autoSpaceDN w:val="0"/>
              <w:adjustRightInd w:val="0"/>
              <w:contextualSpacing/>
              <w:rPr>
                <w:rFonts w:ascii="Arial" w:hAnsi="Arial" w:cs="Arial"/>
                <w:sz w:val="22"/>
                <w:szCs w:val="22"/>
                <w:lang w:val="en-US"/>
              </w:rPr>
            </w:pPr>
          </w:p>
          <w:p w:rsidR="00656B6D" w:rsidRPr="00B42C3C" w:rsidRDefault="00840D7D" w:rsidP="001B058C">
            <w:pPr>
              <w:widowControl w:val="0"/>
              <w:autoSpaceDE w:val="0"/>
              <w:autoSpaceDN w:val="0"/>
              <w:adjustRightInd w:val="0"/>
              <w:contextualSpacing/>
              <w:rPr>
                <w:sz w:val="22"/>
                <w:szCs w:val="22"/>
                <w:lang w:val="en-US"/>
              </w:rPr>
            </w:pPr>
            <w:r w:rsidRPr="00AF518F">
              <w:rPr>
                <w:rFonts w:ascii="Arial" w:hAnsi="Arial" w:cs="Arial"/>
                <w:bCs/>
                <w:sz w:val="22"/>
                <w:szCs w:val="22"/>
                <w:lang w:val="en-US"/>
              </w:rPr>
              <w:t xml:space="preserve">Women's rights are an essential component of universal human </w:t>
            </w:r>
            <w:r w:rsidRPr="00656B6D">
              <w:rPr>
                <w:rFonts w:ascii="Arial" w:hAnsi="Arial" w:cs="Arial"/>
                <w:bCs/>
                <w:sz w:val="22"/>
                <w:szCs w:val="22"/>
                <w:lang w:val="en-US"/>
              </w:rPr>
              <w:t xml:space="preserve">rights. </w:t>
            </w:r>
            <w:r w:rsidRPr="00656B6D">
              <w:rPr>
                <w:rFonts w:ascii="Arial" w:hAnsi="Arial" w:cs="Arial"/>
                <w:sz w:val="22"/>
                <w:szCs w:val="22"/>
                <w:lang w:val="en-US"/>
              </w:rPr>
              <w:t>.</w:t>
            </w:r>
            <w:r w:rsidRPr="00B42C3C">
              <w:rPr>
                <w:rFonts w:ascii="Arial" w:hAnsi="Arial" w:cs="Arial"/>
                <w:sz w:val="22"/>
                <w:szCs w:val="22"/>
                <w:lang w:val="en-US"/>
              </w:rPr>
              <w:t>Discrimination on the basis of gender is a human rights violation that often disproportionately affects women. Gender equality is a human right for both women and men.</w:t>
            </w:r>
            <w:r w:rsidRPr="00B42C3C">
              <w:rPr>
                <w:sz w:val="22"/>
                <w:szCs w:val="22"/>
                <w:lang w:val="en-US"/>
              </w:rPr>
              <w:t xml:space="preserve">  </w:t>
            </w:r>
            <w:r w:rsidR="00656B6D" w:rsidRPr="00B42C3C">
              <w:rPr>
                <w:rFonts w:ascii="Arial" w:hAnsi="Arial" w:cs="Arial"/>
                <w:sz w:val="22"/>
                <w:szCs w:val="22"/>
                <w:lang w:val="en-US"/>
              </w:rPr>
              <w:t>Some of the elements of the human rights framework that are specific to women’s rights include the Commission on the Status of Women or CSW, the Convention on the Elimination of All Forms of Discrimination Against Women or CEDAW, the Beijing Platform for Action, etc., which will be introduced as you move through this module.</w:t>
            </w:r>
            <w:r w:rsidR="00656B6D" w:rsidRPr="00B42C3C">
              <w:rPr>
                <w:sz w:val="22"/>
                <w:szCs w:val="22"/>
                <w:lang w:val="en-US"/>
              </w:rPr>
              <w:t xml:space="preserve"> </w:t>
            </w:r>
          </w:p>
          <w:p w:rsidR="00840D7D" w:rsidRPr="00B42C3C" w:rsidRDefault="00840D7D" w:rsidP="001B058C">
            <w:pPr>
              <w:widowControl w:val="0"/>
              <w:autoSpaceDE w:val="0"/>
              <w:autoSpaceDN w:val="0"/>
              <w:adjustRightInd w:val="0"/>
              <w:contextualSpacing/>
              <w:rPr>
                <w:lang w:val="en-US"/>
              </w:rPr>
            </w:pPr>
          </w:p>
          <w:p w:rsidR="00943BF9" w:rsidRPr="00AF518F" w:rsidRDefault="00943BF9" w:rsidP="00943BF9">
            <w:pPr>
              <w:autoSpaceDE w:val="0"/>
              <w:autoSpaceDN w:val="0"/>
              <w:adjustRightInd w:val="0"/>
              <w:contextualSpacing/>
              <w:rPr>
                <w:rFonts w:ascii="Arial" w:hAnsi="Arial" w:cs="Arial"/>
                <w:kern w:val="24"/>
                <w:sz w:val="22"/>
                <w:szCs w:val="22"/>
                <w:lang w:val="en-NZ"/>
              </w:rPr>
            </w:pPr>
            <w:r w:rsidRPr="00AF518F">
              <w:rPr>
                <w:rFonts w:ascii="Arial" w:hAnsi="Arial" w:cs="Arial"/>
                <w:kern w:val="24"/>
                <w:sz w:val="22"/>
                <w:szCs w:val="22"/>
                <w:lang w:val="en-NZ"/>
              </w:rPr>
              <w:t xml:space="preserve">Click on the </w:t>
            </w:r>
            <w:r w:rsidRPr="00AF518F">
              <w:rPr>
                <w:rFonts w:ascii="Arial" w:hAnsi="Arial" w:cs="Arial"/>
                <w:kern w:val="24"/>
                <w:sz w:val="22"/>
                <w:szCs w:val="22"/>
                <w:highlight w:val="green"/>
                <w:lang w:val="en-NZ"/>
              </w:rPr>
              <w:t>timeline</w:t>
            </w:r>
            <w:r w:rsidRPr="00AF518F">
              <w:rPr>
                <w:rFonts w:ascii="Arial" w:hAnsi="Arial" w:cs="Arial"/>
                <w:kern w:val="24"/>
                <w:sz w:val="22"/>
                <w:szCs w:val="22"/>
                <w:lang w:val="en-NZ"/>
              </w:rPr>
              <w:t xml:space="preserve"> to find out more about women’s rights milestones at the United Nations.</w:t>
            </w:r>
          </w:p>
          <w:p w:rsidR="00943BF9" w:rsidRPr="00AF518F" w:rsidRDefault="00943BF9" w:rsidP="00943BF9">
            <w:pPr>
              <w:autoSpaceDE w:val="0"/>
              <w:autoSpaceDN w:val="0"/>
              <w:adjustRightInd w:val="0"/>
              <w:contextualSpacing/>
              <w:rPr>
                <w:rFonts w:ascii="Arial" w:hAnsi="Arial" w:cs="Arial"/>
                <w:kern w:val="24"/>
                <w:sz w:val="22"/>
                <w:szCs w:val="22"/>
                <w:lang w:val="en-NZ"/>
              </w:rPr>
            </w:pPr>
          </w:p>
          <w:p w:rsidR="00943BF9" w:rsidRPr="00840D7D" w:rsidRDefault="00943BF9" w:rsidP="00943BF9">
            <w:pPr>
              <w:widowControl w:val="0"/>
              <w:autoSpaceDE w:val="0"/>
              <w:autoSpaceDN w:val="0"/>
              <w:adjustRightInd w:val="0"/>
              <w:contextualSpacing/>
              <w:rPr>
                <w:rFonts w:ascii="Arial" w:hAnsi="Arial" w:cs="Arial"/>
                <w:sz w:val="22"/>
                <w:szCs w:val="22"/>
                <w:lang w:val="en-US"/>
              </w:rPr>
            </w:pPr>
            <w:r w:rsidRPr="00943BF9">
              <w:rPr>
                <w:rFonts w:ascii="Arial" w:hAnsi="Arial" w:cs="Arial"/>
                <w:sz w:val="22"/>
                <w:szCs w:val="22"/>
                <w:lang w:val="en-US"/>
              </w:rPr>
              <w:t>http://www.unicef.org/gender/training/content/resources/Timeline.pdf</w:t>
            </w:r>
          </w:p>
          <w:p w:rsidR="00840D7D" w:rsidRPr="00AF518F" w:rsidRDefault="00840D7D" w:rsidP="00840D7D">
            <w:pPr>
              <w:contextualSpacing/>
              <w:rPr>
                <w:rFonts w:ascii="Arial" w:hAnsi="Arial" w:cs="Arial"/>
                <w:sz w:val="22"/>
                <w:szCs w:val="22"/>
                <w:lang w:val="en-US"/>
              </w:rPr>
            </w:pPr>
          </w:p>
          <w:p w:rsidR="00840D7D" w:rsidRPr="00AF518F" w:rsidRDefault="00840D7D" w:rsidP="00840D7D">
            <w:pPr>
              <w:widowControl w:val="0"/>
              <w:autoSpaceDE w:val="0"/>
              <w:autoSpaceDN w:val="0"/>
              <w:adjustRightInd w:val="0"/>
              <w:contextualSpacing/>
              <w:rPr>
                <w:rFonts w:ascii="Arial" w:hAnsi="Arial" w:cs="Arial"/>
                <w:b/>
                <w:sz w:val="22"/>
                <w:szCs w:val="22"/>
                <w:lang w:val="en-US"/>
              </w:rPr>
            </w:pPr>
          </w:p>
        </w:tc>
        <w:tc>
          <w:tcPr>
            <w:tcW w:w="7128" w:type="dxa"/>
          </w:tcPr>
          <w:p w:rsidR="00840D7D" w:rsidRPr="00AF518F" w:rsidRDefault="00840D7D" w:rsidP="001B058C">
            <w:pPr>
              <w:contextualSpacing/>
              <w:rPr>
                <w:rFonts w:ascii="Arial" w:hAnsi="Arial" w:cs="Arial"/>
                <w:sz w:val="22"/>
                <w:szCs w:val="22"/>
                <w:lang w:val="en-US"/>
              </w:rPr>
            </w:pPr>
          </w:p>
          <w:p w:rsidR="00840D7D" w:rsidRPr="00AF518F" w:rsidRDefault="00840D7D" w:rsidP="001B058C">
            <w:pPr>
              <w:pStyle w:val="ListParagraph"/>
              <w:widowControl w:val="0"/>
              <w:numPr>
                <w:ilvl w:val="0"/>
                <w:numId w:val="30"/>
              </w:numPr>
              <w:autoSpaceDE w:val="0"/>
              <w:autoSpaceDN w:val="0"/>
              <w:adjustRightInd w:val="0"/>
              <w:rPr>
                <w:rFonts w:ascii="Arial" w:hAnsi="Arial" w:cs="Arial"/>
                <w:b/>
                <w:sz w:val="22"/>
                <w:szCs w:val="22"/>
                <w:lang w:val="en-US"/>
              </w:rPr>
            </w:pPr>
            <w:r w:rsidRPr="00AF518F">
              <w:rPr>
                <w:rFonts w:ascii="Arial" w:hAnsi="Arial" w:cs="Arial"/>
                <w:sz w:val="22"/>
                <w:szCs w:val="22"/>
                <w:lang w:val="en-US"/>
              </w:rPr>
              <w:t>.</w:t>
            </w:r>
          </w:p>
          <w:p w:rsidR="00840D7D" w:rsidRPr="00AF518F" w:rsidRDefault="00840D7D" w:rsidP="00840D7D">
            <w:pPr>
              <w:contextualSpacing/>
              <w:rPr>
                <w:rFonts w:ascii="Arial" w:hAnsi="Arial" w:cs="Arial"/>
                <w:b/>
                <w:sz w:val="22"/>
                <w:szCs w:val="22"/>
                <w:lang w:val="en-US"/>
              </w:rPr>
            </w:pPr>
            <w:r w:rsidRPr="00AF518F">
              <w:rPr>
                <w:rFonts w:ascii="Arial" w:hAnsi="Arial" w:cs="Arial"/>
                <w:b/>
                <w:sz w:val="22"/>
                <w:szCs w:val="22"/>
                <w:lang w:val="en-US"/>
              </w:rPr>
              <w:t>Women’s rights standards:</w:t>
            </w:r>
          </w:p>
          <w:p w:rsidR="00840D7D" w:rsidRPr="00AF518F" w:rsidRDefault="00840D7D" w:rsidP="00840D7D">
            <w:pPr>
              <w:contextualSpacing/>
              <w:rPr>
                <w:rFonts w:ascii="Arial" w:hAnsi="Arial" w:cs="Arial"/>
                <w:b/>
                <w:sz w:val="22"/>
                <w:szCs w:val="22"/>
                <w:lang w:val="en-US"/>
              </w:rPr>
            </w:pPr>
          </w:p>
          <w:p w:rsidR="00840D7D" w:rsidRPr="00840D7D" w:rsidRDefault="00840D7D" w:rsidP="00840D7D">
            <w:pPr>
              <w:pStyle w:val="ListParagraph"/>
              <w:numPr>
                <w:ilvl w:val="0"/>
                <w:numId w:val="31"/>
              </w:numPr>
              <w:rPr>
                <w:rFonts w:ascii="Arial" w:hAnsi="Arial" w:cs="Arial"/>
                <w:b/>
                <w:sz w:val="22"/>
                <w:szCs w:val="22"/>
                <w:lang w:val="en-US"/>
              </w:rPr>
            </w:pPr>
            <w:r w:rsidRPr="00AF518F">
              <w:rPr>
                <w:rFonts w:ascii="Arial" w:hAnsi="Arial" w:cs="Arial"/>
                <w:sz w:val="22"/>
                <w:szCs w:val="22"/>
                <w:lang w:val="en-US"/>
              </w:rPr>
              <w:t>Provide a legal foundation for ending gender discrimination and gender-based rights violations.</w:t>
            </w:r>
          </w:p>
          <w:p w:rsidR="00840D7D" w:rsidRPr="00840D7D" w:rsidRDefault="00840D7D" w:rsidP="00840D7D">
            <w:pPr>
              <w:ind w:left="360"/>
              <w:rPr>
                <w:rFonts w:ascii="Arial" w:hAnsi="Arial" w:cs="Arial"/>
                <w:b/>
                <w:sz w:val="22"/>
                <w:szCs w:val="22"/>
                <w:lang w:val="en-US"/>
              </w:rPr>
            </w:pPr>
          </w:p>
          <w:p w:rsidR="00840D7D" w:rsidRPr="00840D7D" w:rsidRDefault="00840D7D" w:rsidP="00840D7D">
            <w:pPr>
              <w:pStyle w:val="ListParagraph"/>
              <w:numPr>
                <w:ilvl w:val="0"/>
                <w:numId w:val="31"/>
              </w:numPr>
              <w:rPr>
                <w:rFonts w:ascii="Arial" w:hAnsi="Arial" w:cs="Arial"/>
                <w:b/>
                <w:sz w:val="22"/>
                <w:szCs w:val="22"/>
                <w:lang w:val="en-US"/>
              </w:rPr>
            </w:pPr>
            <w:r w:rsidRPr="00AF518F">
              <w:rPr>
                <w:rFonts w:ascii="Arial" w:hAnsi="Arial" w:cs="Arial"/>
                <w:sz w:val="22"/>
                <w:szCs w:val="22"/>
                <w:lang w:val="en-US"/>
              </w:rPr>
              <w:t>Affirm that women and men have equal rights.</w:t>
            </w:r>
          </w:p>
          <w:p w:rsidR="00840D7D" w:rsidRPr="00840D7D" w:rsidRDefault="00840D7D" w:rsidP="00840D7D">
            <w:pPr>
              <w:rPr>
                <w:rFonts w:ascii="Arial" w:hAnsi="Arial" w:cs="Arial"/>
                <w:sz w:val="22"/>
                <w:szCs w:val="22"/>
                <w:lang w:val="en-US"/>
              </w:rPr>
            </w:pPr>
          </w:p>
          <w:p w:rsidR="00840D7D" w:rsidRPr="00840D7D" w:rsidRDefault="00840D7D" w:rsidP="00840D7D">
            <w:pPr>
              <w:pStyle w:val="ListParagraph"/>
              <w:numPr>
                <w:ilvl w:val="0"/>
                <w:numId w:val="31"/>
              </w:numPr>
              <w:rPr>
                <w:rFonts w:ascii="Arial" w:hAnsi="Arial" w:cs="Arial"/>
                <w:b/>
                <w:sz w:val="22"/>
                <w:szCs w:val="22"/>
                <w:lang w:val="en-US"/>
              </w:rPr>
            </w:pPr>
            <w:r w:rsidRPr="00840D7D">
              <w:rPr>
                <w:rFonts w:ascii="Arial" w:hAnsi="Arial" w:cs="Arial"/>
                <w:sz w:val="22"/>
                <w:szCs w:val="22"/>
                <w:lang w:val="en-US"/>
              </w:rPr>
              <w:t>Oblige states to take action against discriminatory practices.</w:t>
            </w:r>
          </w:p>
          <w:p w:rsidR="00840D7D" w:rsidRPr="00840D7D" w:rsidRDefault="00840D7D" w:rsidP="00840D7D">
            <w:pPr>
              <w:rPr>
                <w:rFonts w:ascii="Arial" w:hAnsi="Arial" w:cs="Arial"/>
                <w:b/>
                <w:sz w:val="22"/>
                <w:szCs w:val="22"/>
                <w:lang w:val="en-US"/>
              </w:rPr>
            </w:pPr>
          </w:p>
          <w:p w:rsidR="00840D7D" w:rsidRDefault="00840D7D" w:rsidP="00840D7D">
            <w:pPr>
              <w:rPr>
                <w:rFonts w:ascii="Arial" w:hAnsi="Arial" w:cs="Arial"/>
                <w:b/>
                <w:sz w:val="22"/>
                <w:szCs w:val="22"/>
                <w:lang w:val="en-US"/>
              </w:rPr>
            </w:pPr>
          </w:p>
          <w:p w:rsidR="00840D7D" w:rsidRDefault="00840D7D" w:rsidP="00840D7D">
            <w:pPr>
              <w:rPr>
                <w:rFonts w:ascii="Arial" w:hAnsi="Arial" w:cs="Arial"/>
                <w:b/>
                <w:sz w:val="22"/>
                <w:szCs w:val="22"/>
                <w:lang w:val="en-US"/>
              </w:rPr>
            </w:pPr>
          </w:p>
          <w:p w:rsidR="00840D7D" w:rsidRPr="00840D7D" w:rsidRDefault="00840D7D" w:rsidP="00943BF9">
            <w:pPr>
              <w:widowControl w:val="0"/>
              <w:autoSpaceDE w:val="0"/>
              <w:autoSpaceDN w:val="0"/>
              <w:adjustRightInd w:val="0"/>
              <w:contextualSpacing/>
              <w:rPr>
                <w:rFonts w:ascii="Arial" w:hAnsi="Arial" w:cs="Arial"/>
                <w:b/>
                <w:sz w:val="22"/>
                <w:szCs w:val="22"/>
                <w:lang w:val="en-US"/>
              </w:rPr>
            </w:pPr>
          </w:p>
        </w:tc>
      </w:tr>
      <w:tr w:rsidR="00840D7D" w:rsidRPr="00AF518F" w:rsidTr="0092158A">
        <w:trPr>
          <w:trHeight w:val="170"/>
        </w:trPr>
        <w:tc>
          <w:tcPr>
            <w:tcW w:w="6048" w:type="dxa"/>
          </w:tcPr>
          <w:p w:rsidR="00840D7D" w:rsidRDefault="000A6277" w:rsidP="001B058C">
            <w:pPr>
              <w:autoSpaceDE w:val="0"/>
              <w:autoSpaceDN w:val="0"/>
              <w:adjustRightInd w:val="0"/>
              <w:contextualSpacing/>
              <w:rPr>
                <w:ins w:id="242" w:author="Terada Saori" w:date="2013-03-21T12:09:00Z"/>
                <w:rFonts w:ascii="Arial" w:hAnsi="Arial" w:cs="Arial"/>
                <w:b/>
                <w:sz w:val="22"/>
                <w:szCs w:val="22"/>
                <w:lang w:val="en-US"/>
              </w:rPr>
            </w:pPr>
            <w:r>
              <w:rPr>
                <w:rFonts w:ascii="Arial" w:hAnsi="Arial" w:cs="Arial"/>
                <w:b/>
                <w:sz w:val="22"/>
                <w:szCs w:val="22"/>
                <w:lang w:val="en-US"/>
              </w:rPr>
              <w:lastRenderedPageBreak/>
              <w:t>9</w:t>
            </w:r>
            <w:r w:rsidR="00CE266A">
              <w:rPr>
                <w:rFonts w:ascii="Arial" w:hAnsi="Arial" w:cs="Arial"/>
                <w:b/>
                <w:sz w:val="22"/>
                <w:szCs w:val="22"/>
                <w:lang w:val="en-US"/>
              </w:rPr>
              <w:t xml:space="preserve">. </w:t>
            </w:r>
            <w:r w:rsidR="00840D7D" w:rsidRPr="00AF518F">
              <w:rPr>
                <w:rFonts w:ascii="Arial" w:hAnsi="Arial" w:cs="Arial"/>
                <w:b/>
                <w:sz w:val="22"/>
                <w:szCs w:val="22"/>
                <w:lang w:val="en-US"/>
              </w:rPr>
              <w:t>CONTRIBUTION OF WOMEN´S MOVEMENTS TO WOMEN´S RIGHTS STANDARDS</w:t>
            </w:r>
          </w:p>
          <w:p w:rsidR="00BB362B" w:rsidRPr="00BB362B" w:rsidRDefault="00BB362B" w:rsidP="001B058C">
            <w:pPr>
              <w:autoSpaceDE w:val="0"/>
              <w:autoSpaceDN w:val="0"/>
              <w:adjustRightInd w:val="0"/>
              <w:contextualSpacing/>
              <w:rPr>
                <w:rFonts w:ascii="Arial" w:hAnsi="Arial" w:cs="Arial"/>
                <w:color w:val="262626"/>
                <w:sz w:val="22"/>
                <w:szCs w:val="22"/>
                <w:lang w:val="en-US"/>
              </w:rPr>
            </w:pPr>
            <w:ins w:id="243" w:author="Terada Saori" w:date="2013-03-21T12:09:00Z">
              <w:r w:rsidRPr="00BB362B">
                <w:rPr>
                  <w:rFonts w:ascii="Arial" w:hAnsi="Arial" w:cs="Arial"/>
                  <w:sz w:val="22"/>
                  <w:szCs w:val="22"/>
                  <w:lang w:val="en-US"/>
                  <w:rPrChange w:id="244" w:author="Terada Saori" w:date="2013-03-21T12:09:00Z">
                    <w:rPr>
                      <w:rFonts w:ascii="Arial" w:hAnsi="Arial" w:cs="Arial"/>
                      <w:b/>
                      <w:sz w:val="22"/>
                      <w:szCs w:val="22"/>
                      <w:lang w:val="en-US"/>
                    </w:rPr>
                  </w:rPrChange>
                </w:rPr>
                <w:t xml:space="preserve">[This section </w:t>
              </w:r>
            </w:ins>
            <w:ins w:id="245" w:author="Terada Saori" w:date="2013-03-21T12:10:00Z">
              <w:r>
                <w:rPr>
                  <w:rFonts w:ascii="Arial" w:hAnsi="Arial" w:cs="Arial"/>
                  <w:sz w:val="22"/>
                  <w:szCs w:val="22"/>
                  <w:lang w:val="en-US"/>
                </w:rPr>
                <w:t xml:space="preserve">needs to be </w:t>
              </w:r>
              <w:proofErr w:type="spellStart"/>
              <w:r>
                <w:rPr>
                  <w:rFonts w:ascii="Arial" w:hAnsi="Arial" w:cs="Arial"/>
                  <w:sz w:val="22"/>
                  <w:szCs w:val="22"/>
                  <w:lang w:val="en-US"/>
                </w:rPr>
                <w:t>shortned</w:t>
              </w:r>
              <w:proofErr w:type="spellEnd"/>
              <w:r>
                <w:rPr>
                  <w:rFonts w:ascii="Arial" w:hAnsi="Arial" w:cs="Arial"/>
                  <w:sz w:val="22"/>
                  <w:szCs w:val="22"/>
                  <w:lang w:val="en-US"/>
                </w:rPr>
                <w:t>]</w:t>
              </w:r>
            </w:ins>
          </w:p>
          <w:p w:rsidR="00840D7D" w:rsidRPr="00AF518F" w:rsidRDefault="00840D7D" w:rsidP="001B058C">
            <w:pPr>
              <w:contextualSpacing/>
              <w:rPr>
                <w:rFonts w:ascii="Arial" w:hAnsi="Arial" w:cs="Arial"/>
                <w:b/>
                <w:sz w:val="22"/>
                <w:szCs w:val="22"/>
                <w:lang w:val="en-US"/>
              </w:rPr>
            </w:pPr>
          </w:p>
          <w:p w:rsidR="00840D7D" w:rsidRPr="00AF518F" w:rsidRDefault="00840D7D" w:rsidP="00C90D44">
            <w:pPr>
              <w:rPr>
                <w:rFonts w:ascii="Arial" w:hAnsi="Arial" w:cs="Arial"/>
                <w:sz w:val="22"/>
                <w:szCs w:val="22"/>
                <w:lang w:val="en-US"/>
              </w:rPr>
            </w:pPr>
            <w:r w:rsidRPr="00AF518F">
              <w:rPr>
                <w:rFonts w:ascii="Arial" w:hAnsi="Arial" w:cs="Arial"/>
                <w:sz w:val="22"/>
                <w:szCs w:val="22"/>
                <w:lang w:val="en-US"/>
              </w:rPr>
              <w:t xml:space="preserve">Women's movements are one of the most globalized contemporary social movements. From 19th-century women's suffrage </w:t>
            </w:r>
            <w:r w:rsidR="00057ED8">
              <w:rPr>
                <w:rFonts w:ascii="Arial" w:hAnsi="Arial" w:cs="Arial"/>
                <w:sz w:val="22"/>
                <w:szCs w:val="22"/>
                <w:lang w:val="en-US"/>
              </w:rPr>
              <w:t xml:space="preserve">(right to vote) </w:t>
            </w:r>
            <w:r w:rsidRPr="00AF518F">
              <w:rPr>
                <w:rFonts w:ascii="Arial" w:hAnsi="Arial" w:cs="Arial"/>
                <w:sz w:val="22"/>
                <w:szCs w:val="22"/>
                <w:lang w:val="en-US"/>
              </w:rPr>
              <w:t>campaigns in the United States and the United Kingdom to recent direct actions for sustainable development in India or Kenya, wherever women’s movements have been established, national organizations and local grassroots groups have worked together to promote the strategic interests of women and girls. Understandings of women’s interests are different, and sometimes even conflicting, based on differences in gender, race, class, culture, religion, and sexuality, as well as from global divisions of wealth and power. Nevertheless, the pervasiveness of gender inequality has led to the establishment of international women’s movements with common agendas, connected to struggles for autonomy, democracy, sustainability, and secure livelihoods around the world.</w:t>
            </w:r>
          </w:p>
          <w:p w:rsidR="00840D7D" w:rsidRPr="00AF518F" w:rsidRDefault="00840D7D" w:rsidP="007D6941">
            <w:pPr>
              <w:widowControl w:val="0"/>
              <w:autoSpaceDE w:val="0"/>
              <w:autoSpaceDN w:val="0"/>
              <w:adjustRightInd w:val="0"/>
              <w:contextualSpacing/>
              <w:rPr>
                <w:rFonts w:ascii="Arial" w:hAnsi="Arial" w:cs="Arial"/>
                <w:sz w:val="22"/>
                <w:szCs w:val="22"/>
                <w:lang w:val="en-US"/>
              </w:rPr>
            </w:pPr>
          </w:p>
          <w:p w:rsidR="00840D7D" w:rsidRPr="00AF518F" w:rsidRDefault="00840D7D" w:rsidP="001B058C">
            <w:pPr>
              <w:autoSpaceDE w:val="0"/>
              <w:autoSpaceDN w:val="0"/>
              <w:adjustRightInd w:val="0"/>
              <w:contextualSpacing/>
              <w:rPr>
                <w:rFonts w:ascii="Arial" w:hAnsi="Arial" w:cs="Arial"/>
                <w:sz w:val="22"/>
                <w:szCs w:val="22"/>
                <w:lang w:val="en-US"/>
              </w:rPr>
            </w:pPr>
          </w:p>
        </w:tc>
        <w:tc>
          <w:tcPr>
            <w:tcW w:w="7128" w:type="dxa"/>
          </w:tcPr>
          <w:p w:rsidR="00840D7D" w:rsidRPr="00AF518F" w:rsidRDefault="00840D7D" w:rsidP="001B058C">
            <w:pPr>
              <w:contextualSpacing/>
              <w:rPr>
                <w:rFonts w:ascii="Arial" w:hAnsi="Arial" w:cs="Arial"/>
                <w:sz w:val="22"/>
                <w:szCs w:val="22"/>
                <w:lang w:val="en-US"/>
              </w:rPr>
            </w:pPr>
          </w:p>
          <w:p w:rsidR="00840D7D" w:rsidRPr="00AF518F" w:rsidRDefault="00840D7D" w:rsidP="001B058C">
            <w:pPr>
              <w:contextualSpacing/>
              <w:rPr>
                <w:rFonts w:ascii="Arial" w:hAnsi="Arial" w:cs="Arial"/>
                <w:sz w:val="22"/>
                <w:szCs w:val="22"/>
                <w:lang w:val="en-US"/>
              </w:rPr>
            </w:pPr>
          </w:p>
          <w:p w:rsidR="00840D7D" w:rsidRPr="00057ED8" w:rsidRDefault="00840D7D" w:rsidP="001B058C">
            <w:pPr>
              <w:contextualSpacing/>
              <w:rPr>
                <w:rFonts w:ascii="Arial" w:hAnsi="Arial" w:cs="Arial"/>
                <w:i/>
                <w:sz w:val="22"/>
                <w:szCs w:val="22"/>
                <w:lang w:val="en-US"/>
              </w:rPr>
            </w:pPr>
          </w:p>
          <w:p w:rsidR="00840D7D" w:rsidRPr="00B42C3C" w:rsidRDefault="00840D7D" w:rsidP="001B058C">
            <w:pPr>
              <w:widowControl w:val="0"/>
              <w:autoSpaceDE w:val="0"/>
              <w:autoSpaceDN w:val="0"/>
              <w:adjustRightInd w:val="0"/>
              <w:contextualSpacing/>
              <w:rPr>
                <w:rFonts w:ascii="Arial" w:hAnsi="Arial" w:cs="Arial"/>
                <w:b/>
                <w:sz w:val="22"/>
                <w:szCs w:val="22"/>
                <w:lang w:val="en-US"/>
              </w:rPr>
            </w:pPr>
            <w:r w:rsidRPr="00B42C3C">
              <w:rPr>
                <w:rFonts w:ascii="Arial" w:hAnsi="Arial" w:cs="Arial"/>
                <w:b/>
                <w:sz w:val="22"/>
                <w:szCs w:val="22"/>
                <w:lang w:val="en-US"/>
              </w:rPr>
              <w:t xml:space="preserve">Snapshots of Three Women’s Movements </w:t>
            </w:r>
          </w:p>
          <w:p w:rsidR="00840D7D" w:rsidRPr="00AF518F" w:rsidRDefault="00840D7D" w:rsidP="00E07D8B">
            <w:pPr>
              <w:autoSpaceDE w:val="0"/>
              <w:autoSpaceDN w:val="0"/>
              <w:adjustRightInd w:val="0"/>
              <w:rPr>
                <w:rFonts w:ascii="Arial" w:hAnsi="Arial" w:cs="Arial"/>
                <w:sz w:val="22"/>
                <w:szCs w:val="22"/>
                <w:lang w:val="en-US"/>
              </w:rPr>
            </w:pPr>
            <w:r w:rsidRPr="00AF518F">
              <w:rPr>
                <w:rFonts w:ascii="Arial" w:hAnsi="Arial" w:cs="Arial"/>
                <w:b/>
                <w:sz w:val="22"/>
                <w:szCs w:val="22"/>
                <w:lang w:val="en-US"/>
              </w:rPr>
              <w:t>-U.S. Movement for Women’s Suffrage</w:t>
            </w:r>
            <w:r w:rsidRPr="00AF518F">
              <w:rPr>
                <w:rFonts w:ascii="Arial" w:hAnsi="Arial" w:cs="Arial"/>
                <w:sz w:val="22"/>
                <w:szCs w:val="22"/>
                <w:lang w:val="en-US"/>
              </w:rPr>
              <w:t>. The suffrage movement began in the 19</w:t>
            </w:r>
            <w:r w:rsidRPr="00AF518F">
              <w:rPr>
                <w:rFonts w:ascii="Arial" w:hAnsi="Arial" w:cs="Arial"/>
                <w:sz w:val="22"/>
                <w:szCs w:val="22"/>
                <w:vertAlign w:val="superscript"/>
                <w:lang w:val="en-US"/>
              </w:rPr>
              <w:t>th</w:t>
            </w:r>
            <w:r w:rsidRPr="00AF518F">
              <w:rPr>
                <w:rFonts w:ascii="Arial" w:hAnsi="Arial" w:cs="Arial"/>
                <w:sz w:val="22"/>
                <w:szCs w:val="22"/>
                <w:lang w:val="en-US"/>
              </w:rPr>
              <w:t xml:space="preserve"> century in the United States and the United Kingdom. Middle- and upper-class women began to organize to demand their right to vote, through a series of conventions, parades, enlisting of political support of male politicians, pamphlet distribution and other writings, and direct actions. In the U.S., over 300 women came together at the Seneca Falls Convention of 1848 to formulate the demand for women’s suffrage, and continued to hold national women’s rights conventions from 1850 through the U.S. Civil War. While conventions provided places where women could support each other, they also highlighted some of the challenges of unifying strongly opinionated leaders into one movement. Should the movement include or exclude men? Who was to blame for women’s inequality? What remedies should they seek? How could women best convince others of their need for equality? A major split came following the Civil War, when African-American men were granted the right to vote through a constitutional amendment, but not women. Women’s activism continued, though fragmented, through the First World War, when women took on important leadership roles during war time, while other women protested the war.  </w:t>
            </w:r>
            <w:r w:rsidRPr="00AF518F">
              <w:rPr>
                <w:rFonts w:ascii="Arial" w:hAnsi="Arial" w:cs="Arial"/>
                <w:bCs/>
                <w:sz w:val="22"/>
                <w:szCs w:val="22"/>
                <w:lang w:val="en-US"/>
              </w:rPr>
              <w:t>Women's suffrage in the U.S.</w:t>
            </w:r>
            <w:r w:rsidRPr="00AF518F">
              <w:rPr>
                <w:rFonts w:ascii="Arial" w:hAnsi="Arial" w:cs="Arial"/>
                <w:sz w:val="22"/>
                <w:szCs w:val="22"/>
                <w:lang w:val="en-US"/>
              </w:rPr>
              <w:t xml:space="preserve"> was achieved gradually, at state and local levels, culminating in 1920 with the </w:t>
            </w:r>
            <w:r w:rsidRPr="00AF518F">
              <w:rPr>
                <w:rFonts w:ascii="Arial" w:hAnsi="Arial" w:cs="Arial"/>
                <w:sz w:val="22"/>
                <w:szCs w:val="22"/>
                <w:lang w:val="en-US"/>
              </w:rPr>
              <w:lastRenderedPageBreak/>
              <w:t>passage of the 19</w:t>
            </w:r>
            <w:r w:rsidRPr="00AF518F">
              <w:rPr>
                <w:rFonts w:ascii="Arial" w:hAnsi="Arial" w:cs="Arial"/>
                <w:sz w:val="22"/>
                <w:szCs w:val="22"/>
                <w:vertAlign w:val="superscript"/>
                <w:lang w:val="en-US"/>
              </w:rPr>
              <w:t>th</w:t>
            </w:r>
            <w:r w:rsidRPr="00AF518F">
              <w:rPr>
                <w:rFonts w:ascii="Arial" w:hAnsi="Arial" w:cs="Arial"/>
                <w:sz w:val="22"/>
                <w:szCs w:val="22"/>
                <w:lang w:val="en-US"/>
              </w:rPr>
              <w:t xml:space="preserve"> Amendment to the U.S. Constitution, which provided: “The right of citizens of the United States to vote shall not be denied or abridged by the United States or by any State on account of sex.”</w:t>
            </w:r>
          </w:p>
          <w:p w:rsidR="00840D7D" w:rsidRPr="00AF518F" w:rsidRDefault="00840D7D" w:rsidP="00E07D8B">
            <w:pPr>
              <w:autoSpaceDE w:val="0"/>
              <w:autoSpaceDN w:val="0"/>
              <w:adjustRightInd w:val="0"/>
              <w:rPr>
                <w:rFonts w:ascii="Arial" w:hAnsi="Arial" w:cs="Arial"/>
                <w:sz w:val="22"/>
                <w:szCs w:val="22"/>
                <w:lang w:val="en-US"/>
              </w:rPr>
            </w:pPr>
          </w:p>
          <w:p w:rsidR="00840D7D" w:rsidRPr="00AF518F" w:rsidRDefault="00840D7D" w:rsidP="001B058C">
            <w:pPr>
              <w:contextualSpacing/>
              <w:rPr>
                <w:rFonts w:ascii="Arial" w:hAnsi="Arial" w:cs="Arial"/>
                <w:sz w:val="22"/>
                <w:szCs w:val="22"/>
                <w:lang w:val="en-US"/>
              </w:rPr>
            </w:pPr>
          </w:p>
          <w:p w:rsidR="00840D7D" w:rsidRPr="00AF518F" w:rsidRDefault="00840D7D" w:rsidP="008F3FCD">
            <w:pPr>
              <w:rPr>
                <w:rFonts w:ascii="Arial" w:hAnsi="Arial" w:cs="Arial"/>
                <w:sz w:val="22"/>
                <w:szCs w:val="22"/>
                <w:lang w:val="en-US"/>
              </w:rPr>
            </w:pPr>
            <w:r w:rsidRPr="00AF518F">
              <w:rPr>
                <w:rStyle w:val="mw-headline"/>
                <w:rFonts w:ascii="Arial" w:hAnsi="Arial" w:cs="Arial"/>
                <w:b/>
                <w:sz w:val="22"/>
                <w:szCs w:val="22"/>
                <w:lang w:val="en-US"/>
              </w:rPr>
              <w:t xml:space="preserve">- Women's peace movement in West Africa. </w:t>
            </w:r>
            <w:r w:rsidRPr="00AF518F">
              <w:rPr>
                <w:rFonts w:ascii="Arial" w:hAnsi="Arial" w:cs="Arial"/>
                <w:sz w:val="22"/>
                <w:szCs w:val="22"/>
                <w:lang w:val="en-US"/>
              </w:rPr>
              <w:t xml:space="preserve">Since the adoption of the </w:t>
            </w:r>
            <w:hyperlink r:id="rId9" w:tooltip="United Nations Security Council Resolution 1325" w:history="1">
              <w:r w:rsidRPr="00AF518F">
                <w:rPr>
                  <w:rStyle w:val="Hyperlink"/>
                  <w:rFonts w:ascii="Arial" w:hAnsi="Arial" w:cs="Arial"/>
                  <w:sz w:val="22"/>
                  <w:szCs w:val="22"/>
                  <w:lang w:val="en-US"/>
                </w:rPr>
                <w:t>UN Security Council Resolution 1325</w:t>
              </w:r>
            </w:hyperlink>
            <w:r w:rsidRPr="00AF518F">
              <w:rPr>
                <w:rFonts w:ascii="Arial" w:hAnsi="Arial" w:cs="Arial"/>
                <w:sz w:val="22"/>
                <w:szCs w:val="22"/>
                <w:lang w:val="en-US"/>
              </w:rPr>
              <w:t xml:space="preserve"> in 2000, women have been increasingly engaged in rebuilding their countries post-conflict. In Liberia, the </w:t>
            </w:r>
            <w:r w:rsidRPr="00AF518F">
              <w:rPr>
                <w:rFonts w:ascii="Arial" w:hAnsi="Arial" w:cs="Arial"/>
                <w:bCs/>
                <w:sz w:val="22"/>
                <w:szCs w:val="22"/>
                <w:lang w:val="en-US"/>
              </w:rPr>
              <w:t>Women of Liberia Mass Action for Peace</w:t>
            </w:r>
            <w:r w:rsidRPr="00AF518F">
              <w:rPr>
                <w:rFonts w:ascii="Arial" w:hAnsi="Arial" w:cs="Arial"/>
                <w:sz w:val="22"/>
                <w:szCs w:val="22"/>
                <w:lang w:val="en-US"/>
              </w:rPr>
              <w:t xml:space="preserve"> brought an end to the second Liberian Civil War in 2003. Organized by social worker </w:t>
            </w:r>
            <w:proofErr w:type="spellStart"/>
            <w:r w:rsidRPr="00AF518F">
              <w:rPr>
                <w:rFonts w:ascii="Arial" w:hAnsi="Arial" w:cs="Arial"/>
                <w:sz w:val="22"/>
                <w:szCs w:val="22"/>
                <w:lang w:val="en-US"/>
              </w:rPr>
              <w:t>Leymah</w:t>
            </w:r>
            <w:proofErr w:type="spellEnd"/>
            <w:r w:rsidRPr="00AF518F">
              <w:rPr>
                <w:rFonts w:ascii="Arial" w:hAnsi="Arial" w:cs="Arial"/>
                <w:sz w:val="22"/>
                <w:szCs w:val="22"/>
                <w:lang w:val="en-US"/>
              </w:rPr>
              <w:t xml:space="preserve"> </w:t>
            </w:r>
            <w:proofErr w:type="spellStart"/>
            <w:r w:rsidRPr="00AF518F">
              <w:rPr>
                <w:rFonts w:ascii="Arial" w:hAnsi="Arial" w:cs="Arial"/>
                <w:sz w:val="22"/>
                <w:szCs w:val="22"/>
                <w:lang w:val="en-US"/>
              </w:rPr>
              <w:t>Gbowee</w:t>
            </w:r>
            <w:proofErr w:type="spellEnd"/>
            <w:r w:rsidRPr="00AF518F">
              <w:rPr>
                <w:rFonts w:ascii="Arial" w:hAnsi="Arial" w:cs="Arial"/>
                <w:sz w:val="22"/>
                <w:szCs w:val="22"/>
                <w:lang w:val="en-US"/>
              </w:rPr>
              <w:t xml:space="preserve">, the movement started with thousands of local women praying and singing in a fish market daily for months. Women mobilized their efforts, staging silent nonviolence protests that included a sex strike and even the threat of a curse. In 2003, they forced a meeting with then-President Charles Taylor and extracted a promise from him to attend peace talks and to negotiate with the rebels. The women peace activists continued to carry on actions that eventually brought about an agreement during the stalled peace talks. As a result, they were able to achieve peace in Liberia after a 14-year civil war and later helped bring to power the country’s first female head of state, Ellen Johnson </w:t>
            </w:r>
            <w:proofErr w:type="spellStart"/>
            <w:r w:rsidRPr="00AF518F">
              <w:rPr>
                <w:rFonts w:ascii="Arial" w:hAnsi="Arial" w:cs="Arial"/>
                <w:sz w:val="22"/>
                <w:szCs w:val="22"/>
                <w:lang w:val="en-US"/>
              </w:rPr>
              <w:t>Sirleaf</w:t>
            </w:r>
            <w:proofErr w:type="spellEnd"/>
            <w:r w:rsidRPr="00AF518F">
              <w:rPr>
                <w:rFonts w:ascii="Arial" w:hAnsi="Arial" w:cs="Arial"/>
                <w:sz w:val="22"/>
                <w:szCs w:val="22"/>
                <w:lang w:val="en-US"/>
              </w:rPr>
              <w:t xml:space="preserve">. The women’s activism is now part of the </w:t>
            </w:r>
            <w:r w:rsidRPr="00AF518F">
              <w:rPr>
                <w:rFonts w:ascii="Arial" w:hAnsi="Arial" w:cs="Arial"/>
                <w:i/>
                <w:iCs/>
                <w:sz w:val="22"/>
                <w:szCs w:val="22"/>
                <w:lang w:val="en-US"/>
              </w:rPr>
              <w:t xml:space="preserve">Women in </w:t>
            </w:r>
            <w:proofErr w:type="spellStart"/>
            <w:r w:rsidRPr="00AF518F">
              <w:rPr>
                <w:rFonts w:ascii="Arial" w:hAnsi="Arial" w:cs="Arial"/>
                <w:i/>
                <w:iCs/>
                <w:sz w:val="22"/>
                <w:szCs w:val="22"/>
                <w:lang w:val="en-US"/>
              </w:rPr>
              <w:t>Peacebuilding</w:t>
            </w:r>
            <w:proofErr w:type="spellEnd"/>
            <w:r w:rsidRPr="00AF518F">
              <w:rPr>
                <w:rFonts w:ascii="Arial" w:hAnsi="Arial" w:cs="Arial"/>
                <w:i/>
                <w:iCs/>
                <w:sz w:val="22"/>
                <w:szCs w:val="22"/>
                <w:lang w:val="en-US"/>
              </w:rPr>
              <w:t xml:space="preserve"> Network (WIPNET),</w:t>
            </w:r>
            <w:r w:rsidRPr="00AF518F">
              <w:rPr>
                <w:rFonts w:ascii="Arial" w:hAnsi="Arial" w:cs="Arial"/>
                <w:sz w:val="22"/>
                <w:szCs w:val="22"/>
                <w:lang w:val="en-US"/>
              </w:rPr>
              <w:t xml:space="preserve"> a peace movement that has grown to include women across West Africa, with a presence in Ghana, Nigeria, Ivory Coast, Liberia and Sierra Leone</w:t>
            </w:r>
          </w:p>
          <w:p w:rsidR="00840D7D" w:rsidRPr="00AF518F" w:rsidRDefault="00840D7D" w:rsidP="008F3FCD">
            <w:pPr>
              <w:pStyle w:val="NormalWeb"/>
              <w:rPr>
                <w:rFonts w:ascii="Arial" w:hAnsi="Arial" w:cs="Arial"/>
                <w:sz w:val="22"/>
                <w:szCs w:val="22"/>
              </w:rPr>
            </w:pPr>
            <w:r w:rsidRPr="00AF518F">
              <w:rPr>
                <w:rFonts w:ascii="Arial" w:hAnsi="Arial" w:cs="Arial"/>
                <w:b/>
                <w:iCs/>
                <w:sz w:val="22"/>
                <w:szCs w:val="22"/>
              </w:rPr>
              <w:t xml:space="preserve">RESOURCES: </w:t>
            </w:r>
            <w:hyperlink r:id="rId10" w:tooltip="Pray the Devil Back to Hell" w:history="1">
              <w:r w:rsidRPr="00AF518F">
                <w:rPr>
                  <w:rStyle w:val="Hyperlink"/>
                  <w:rFonts w:ascii="Arial" w:hAnsi="Arial" w:cs="Arial"/>
                  <w:i/>
                  <w:iCs/>
                  <w:sz w:val="22"/>
                  <w:szCs w:val="22"/>
                </w:rPr>
                <w:t>Pray the Devil Back to Hell</w:t>
              </w:r>
            </w:hyperlink>
            <w:r w:rsidRPr="00AF518F">
              <w:rPr>
                <w:rFonts w:ascii="Arial" w:hAnsi="Arial" w:cs="Arial"/>
                <w:i/>
                <w:iCs/>
                <w:sz w:val="22"/>
                <w:szCs w:val="22"/>
              </w:rPr>
              <w:t>,</w:t>
            </w:r>
            <w:r w:rsidRPr="00AF518F">
              <w:rPr>
                <w:rFonts w:ascii="Arial" w:hAnsi="Arial" w:cs="Arial"/>
                <w:sz w:val="22"/>
                <w:szCs w:val="22"/>
              </w:rPr>
              <w:t xml:space="preserve"> documentary film about the origin of this women’s peace movement. The film has been used as an advocacy tool in post-conflict zones like Sudan and Zimbabwe, mobilizing African women to petition for peace and security.</w:t>
            </w:r>
          </w:p>
          <w:p w:rsidR="00840D7D" w:rsidRPr="00AF518F" w:rsidRDefault="00840D7D" w:rsidP="009241EA">
            <w:pPr>
              <w:autoSpaceDE w:val="0"/>
              <w:autoSpaceDN w:val="0"/>
              <w:adjustRightInd w:val="0"/>
              <w:rPr>
                <w:rFonts w:ascii="Arial" w:hAnsi="Arial" w:cs="Arial"/>
                <w:sz w:val="22"/>
                <w:szCs w:val="22"/>
                <w:lang w:val="en-US"/>
              </w:rPr>
            </w:pPr>
            <w:r w:rsidRPr="00AF518F">
              <w:rPr>
                <w:rFonts w:ascii="Arial" w:hAnsi="Arial" w:cs="Arial"/>
                <w:sz w:val="22"/>
                <w:szCs w:val="22"/>
                <w:lang w:val="en-US"/>
              </w:rPr>
              <w:t>-</w:t>
            </w:r>
            <w:r w:rsidRPr="00AF518F">
              <w:rPr>
                <w:rFonts w:ascii="Arial" w:hAnsi="Arial" w:cs="Arial"/>
                <w:b/>
                <w:sz w:val="22"/>
                <w:szCs w:val="22"/>
                <w:lang w:val="en-US"/>
              </w:rPr>
              <w:t xml:space="preserve"> Women’s organizing for childcare policy in the Nordic countries</w:t>
            </w:r>
            <w:r w:rsidRPr="00AF518F">
              <w:rPr>
                <w:rFonts w:ascii="Arial" w:hAnsi="Arial" w:cs="Arial"/>
                <w:sz w:val="22"/>
                <w:szCs w:val="22"/>
                <w:lang w:val="en-US"/>
              </w:rPr>
              <w:t xml:space="preserve">. The Nordic countries of Denmark, Sweden, Norway, and Finland are </w:t>
            </w:r>
            <w:r w:rsidRPr="00AF518F">
              <w:rPr>
                <w:rFonts w:ascii="Arial" w:hAnsi="Arial" w:cs="Arial"/>
                <w:sz w:val="22"/>
                <w:szCs w:val="22"/>
                <w:lang w:val="en-US"/>
              </w:rPr>
              <w:lastRenderedPageBreak/>
              <w:t xml:space="preserve">known for having some of the most progressive childcare policies in the world, with state subsidies for high quality pre-school child care and generous parental leave for both mothers and fathers with small children. These policies are not innate to social democracies, but rather the product of women’s collective mobilization and claim making. Women’s needs and wishes have been diverse, as reflected in debates over institutional day care versus care allowances to support the home care of children and the issue of quotas assigned to fathers in parental leave schemes. Women’s organizing in the Nordic region has followed an “inside-outside strategy,” involving negotiating and coalition building within and outside the state. </w:t>
            </w:r>
          </w:p>
          <w:p w:rsidR="00840D7D" w:rsidRPr="00AF518F" w:rsidRDefault="00840D7D" w:rsidP="009241EA">
            <w:pPr>
              <w:ind w:left="432"/>
              <w:rPr>
                <w:rFonts w:ascii="Arial" w:hAnsi="Arial" w:cs="Arial"/>
                <w:sz w:val="22"/>
                <w:szCs w:val="22"/>
              </w:rPr>
            </w:pPr>
            <w:r w:rsidRPr="00AF518F">
              <w:rPr>
                <w:rFonts w:ascii="Arial" w:hAnsi="Arial" w:cs="Arial"/>
                <w:b/>
                <w:sz w:val="22"/>
                <w:szCs w:val="22"/>
                <w:lang w:val="en-US"/>
              </w:rPr>
              <w:t>Source</w:t>
            </w:r>
            <w:r w:rsidRPr="00AF518F">
              <w:rPr>
                <w:rFonts w:ascii="Arial" w:hAnsi="Arial" w:cs="Arial"/>
                <w:sz w:val="22"/>
                <w:szCs w:val="22"/>
                <w:lang w:val="en-US"/>
              </w:rPr>
              <w:t xml:space="preserve">: </w:t>
            </w:r>
            <w:r w:rsidRPr="00AF518F">
              <w:rPr>
                <w:rStyle w:val="name"/>
                <w:rFonts w:ascii="Arial" w:hAnsi="Arial" w:cs="Arial"/>
                <w:sz w:val="22"/>
                <w:szCs w:val="22"/>
                <w:lang w:val="en-US"/>
              </w:rPr>
              <w:t xml:space="preserve">Bergman, </w:t>
            </w:r>
            <w:proofErr w:type="spellStart"/>
            <w:r w:rsidRPr="00AF518F">
              <w:rPr>
                <w:rStyle w:val="name"/>
                <w:rFonts w:ascii="Arial" w:hAnsi="Arial" w:cs="Arial"/>
                <w:sz w:val="22"/>
                <w:szCs w:val="22"/>
                <w:lang w:val="en-US"/>
              </w:rPr>
              <w:t>Solveig</w:t>
            </w:r>
            <w:proofErr w:type="spellEnd"/>
            <w:r w:rsidRPr="00AF518F">
              <w:rPr>
                <w:rStyle w:val="name"/>
                <w:rFonts w:ascii="Arial" w:hAnsi="Arial" w:cs="Arial"/>
                <w:sz w:val="22"/>
                <w:szCs w:val="22"/>
                <w:lang w:val="en-US"/>
              </w:rPr>
              <w:t xml:space="preserve">. 2004. </w:t>
            </w:r>
            <w:r w:rsidRPr="00AF518F">
              <w:rPr>
                <w:rFonts w:ascii="Arial" w:hAnsi="Arial" w:cs="Arial"/>
                <w:sz w:val="22"/>
                <w:szCs w:val="22"/>
                <w:lang w:val="en-US"/>
              </w:rPr>
              <w:t xml:space="preserve">Collective Organizing and Claim Making on Child Care in </w:t>
            </w:r>
            <w:proofErr w:type="spellStart"/>
            <w:r w:rsidRPr="00AF518F">
              <w:rPr>
                <w:rFonts w:ascii="Arial" w:hAnsi="Arial" w:cs="Arial"/>
                <w:sz w:val="22"/>
                <w:szCs w:val="22"/>
                <w:lang w:val="en-US"/>
              </w:rPr>
              <w:t>Norden</w:t>
            </w:r>
            <w:proofErr w:type="spellEnd"/>
            <w:r w:rsidRPr="00AF518F">
              <w:rPr>
                <w:rFonts w:ascii="Arial" w:hAnsi="Arial" w:cs="Arial"/>
                <w:sz w:val="22"/>
                <w:szCs w:val="22"/>
                <w:lang w:val="en-US"/>
              </w:rPr>
              <w:t xml:space="preserve">: Blurring the Boundaries between the Inside and the Outside. </w:t>
            </w:r>
            <w:r w:rsidRPr="00AF518F">
              <w:rPr>
                <w:rStyle w:val="HTMLCite"/>
                <w:rFonts w:ascii="Arial" w:hAnsi="Arial" w:cs="Arial"/>
                <w:sz w:val="22"/>
                <w:szCs w:val="22"/>
              </w:rPr>
              <w:t xml:space="preserve">Social </w:t>
            </w:r>
            <w:proofErr w:type="spellStart"/>
            <w:r w:rsidRPr="00AF518F">
              <w:rPr>
                <w:rStyle w:val="HTMLCite"/>
                <w:rFonts w:ascii="Arial" w:hAnsi="Arial" w:cs="Arial"/>
                <w:sz w:val="22"/>
                <w:szCs w:val="22"/>
              </w:rPr>
              <w:t>Politics</w:t>
            </w:r>
            <w:proofErr w:type="spellEnd"/>
            <w:r w:rsidRPr="00AF518F">
              <w:rPr>
                <w:rStyle w:val="HTMLCite"/>
                <w:rFonts w:ascii="Arial" w:hAnsi="Arial" w:cs="Arial"/>
                <w:sz w:val="22"/>
                <w:szCs w:val="22"/>
              </w:rPr>
              <w:t>,</w:t>
            </w:r>
            <w:r w:rsidRPr="00AF518F">
              <w:rPr>
                <w:rStyle w:val="slug-pub-date"/>
                <w:rFonts w:ascii="Arial" w:hAnsi="Arial" w:cs="Arial"/>
                <w:i/>
                <w:iCs/>
                <w:sz w:val="22"/>
                <w:szCs w:val="22"/>
              </w:rPr>
              <w:t xml:space="preserve"> </w:t>
            </w:r>
            <w:r w:rsidRPr="00AF518F">
              <w:rPr>
                <w:rStyle w:val="slug-vol"/>
                <w:rFonts w:ascii="Arial" w:hAnsi="Arial" w:cs="Arial"/>
                <w:iCs/>
                <w:sz w:val="22"/>
                <w:szCs w:val="22"/>
              </w:rPr>
              <w:t xml:space="preserve">11 </w:t>
            </w:r>
            <w:r w:rsidRPr="00AF518F">
              <w:rPr>
                <w:rStyle w:val="slug-issue"/>
                <w:rFonts w:ascii="Arial" w:hAnsi="Arial" w:cs="Arial"/>
                <w:iCs/>
                <w:sz w:val="22"/>
                <w:szCs w:val="22"/>
              </w:rPr>
              <w:t xml:space="preserve">(2): </w:t>
            </w:r>
            <w:r w:rsidRPr="00AF518F">
              <w:rPr>
                <w:rStyle w:val="slug-pages"/>
                <w:rFonts w:ascii="Arial" w:hAnsi="Arial" w:cs="Arial"/>
                <w:iCs/>
                <w:sz w:val="22"/>
                <w:szCs w:val="22"/>
              </w:rPr>
              <w:t>217-246.</w:t>
            </w:r>
          </w:p>
          <w:p w:rsidR="00840D7D" w:rsidRPr="00AF518F" w:rsidRDefault="00840D7D" w:rsidP="009241EA">
            <w:pPr>
              <w:autoSpaceDE w:val="0"/>
              <w:autoSpaceDN w:val="0"/>
              <w:adjustRightInd w:val="0"/>
              <w:rPr>
                <w:rFonts w:ascii="Arial" w:hAnsi="Arial" w:cs="Arial"/>
                <w:sz w:val="22"/>
                <w:szCs w:val="22"/>
                <w:lang w:val="en-US"/>
              </w:rPr>
            </w:pPr>
          </w:p>
          <w:p w:rsidR="00840D7D" w:rsidRPr="00AF518F" w:rsidRDefault="00840D7D" w:rsidP="001B058C">
            <w:pPr>
              <w:contextualSpacing/>
              <w:rPr>
                <w:rFonts w:ascii="Arial" w:hAnsi="Arial" w:cs="Arial"/>
                <w:sz w:val="22"/>
                <w:szCs w:val="22"/>
                <w:lang w:val="en-US"/>
              </w:rPr>
            </w:pPr>
          </w:p>
          <w:p w:rsidR="00840D7D" w:rsidRPr="00AF518F" w:rsidRDefault="00840D7D" w:rsidP="001B058C">
            <w:pPr>
              <w:contextualSpacing/>
              <w:rPr>
                <w:rFonts w:ascii="Arial" w:hAnsi="Arial" w:cs="Arial"/>
                <w:sz w:val="22"/>
                <w:szCs w:val="22"/>
                <w:lang w:val="en-US"/>
              </w:rPr>
            </w:pPr>
          </w:p>
        </w:tc>
      </w:tr>
      <w:tr w:rsidR="00904DCE" w:rsidRPr="00A86059" w:rsidTr="0092158A">
        <w:trPr>
          <w:trHeight w:val="170"/>
        </w:trPr>
        <w:tc>
          <w:tcPr>
            <w:tcW w:w="6048" w:type="dxa"/>
          </w:tcPr>
          <w:p w:rsidR="00904DCE" w:rsidRPr="00AF518F" w:rsidRDefault="000A6277" w:rsidP="00904DCE">
            <w:pPr>
              <w:autoSpaceDE w:val="0"/>
              <w:autoSpaceDN w:val="0"/>
              <w:adjustRightInd w:val="0"/>
              <w:contextualSpacing/>
              <w:rPr>
                <w:rFonts w:ascii="Arial" w:hAnsi="Arial" w:cs="Arial"/>
                <w:sz w:val="22"/>
                <w:szCs w:val="22"/>
                <w:lang w:val="en-US"/>
              </w:rPr>
            </w:pPr>
            <w:r>
              <w:rPr>
                <w:rFonts w:ascii="Arial" w:hAnsi="Arial" w:cs="Arial"/>
                <w:b/>
                <w:sz w:val="22"/>
                <w:szCs w:val="22"/>
                <w:lang w:val="en-US"/>
              </w:rPr>
              <w:lastRenderedPageBreak/>
              <w:t>10</w:t>
            </w:r>
            <w:r w:rsidR="00904DCE">
              <w:rPr>
                <w:rFonts w:ascii="Arial" w:hAnsi="Arial" w:cs="Arial"/>
                <w:b/>
                <w:sz w:val="22"/>
                <w:szCs w:val="22"/>
                <w:lang w:val="en-US"/>
              </w:rPr>
              <w:t xml:space="preserve">. </w:t>
            </w:r>
            <w:r w:rsidR="00904DCE" w:rsidRPr="00AF518F">
              <w:rPr>
                <w:rFonts w:ascii="Arial" w:hAnsi="Arial" w:cs="Arial"/>
                <w:b/>
                <w:bCs/>
                <w:sz w:val="22"/>
                <w:szCs w:val="22"/>
                <w:lang w:val="en-US"/>
              </w:rPr>
              <w:t>COMMISSION ON THE STATUS OF WOMEN (CSW)</w:t>
            </w:r>
          </w:p>
          <w:p w:rsidR="00904DCE" w:rsidRPr="00AF518F" w:rsidRDefault="00904DCE" w:rsidP="00904DCE">
            <w:pPr>
              <w:widowControl w:val="0"/>
              <w:autoSpaceDE w:val="0"/>
              <w:autoSpaceDN w:val="0"/>
              <w:adjustRightInd w:val="0"/>
              <w:ind w:left="360"/>
              <w:contextualSpacing/>
              <w:rPr>
                <w:rFonts w:ascii="Arial" w:hAnsi="Arial" w:cs="Arial"/>
                <w:b/>
                <w:bCs/>
                <w:sz w:val="22"/>
                <w:szCs w:val="22"/>
                <w:lang w:val="en-US"/>
              </w:rPr>
            </w:pPr>
          </w:p>
          <w:p w:rsidR="00904DCE" w:rsidRPr="00AF518F" w:rsidRDefault="00904DCE" w:rsidP="00904DCE">
            <w:pPr>
              <w:widowControl w:val="0"/>
              <w:autoSpaceDE w:val="0"/>
              <w:autoSpaceDN w:val="0"/>
              <w:adjustRightInd w:val="0"/>
              <w:contextualSpacing/>
              <w:rPr>
                <w:rFonts w:ascii="Arial" w:hAnsi="Arial" w:cs="Arial"/>
                <w:sz w:val="22"/>
                <w:szCs w:val="22"/>
                <w:lang w:val="en-US"/>
              </w:rPr>
            </w:pPr>
            <w:r w:rsidRPr="00AF518F">
              <w:rPr>
                <w:rFonts w:ascii="Arial" w:hAnsi="Arial" w:cs="Arial"/>
                <w:sz w:val="22"/>
                <w:szCs w:val="22"/>
                <w:lang w:val="en-US"/>
              </w:rPr>
              <w:t>The Commission on the Status of Women (CSW) is a functional commission of the United Nations Economic and Social Council (ECOSOC). Established in 1946, the CSW is dedicated exclusively to gender equality and the advancement of the status of women. It is the principal global policy-making body, meeting annually to evaluate progress on gender equality, identify challenges, set standards and formulate concrete policies to promote gender equality and the advancement of women worldwide.</w:t>
            </w:r>
          </w:p>
          <w:p w:rsidR="00904DCE" w:rsidRPr="00AF518F" w:rsidRDefault="00904DCE" w:rsidP="00904DCE">
            <w:pPr>
              <w:widowControl w:val="0"/>
              <w:autoSpaceDE w:val="0"/>
              <w:autoSpaceDN w:val="0"/>
              <w:adjustRightInd w:val="0"/>
              <w:contextualSpacing/>
              <w:rPr>
                <w:rFonts w:ascii="Arial" w:hAnsi="Arial" w:cs="Arial"/>
                <w:sz w:val="22"/>
                <w:szCs w:val="22"/>
                <w:lang w:val="en-US"/>
              </w:rPr>
            </w:pPr>
            <w:r w:rsidRPr="00AF518F">
              <w:rPr>
                <w:rFonts w:ascii="Arial" w:hAnsi="Arial" w:cs="Arial"/>
                <w:sz w:val="22"/>
                <w:szCs w:val="22"/>
                <w:lang w:val="en-US"/>
              </w:rPr>
              <w:t>CSW prepares recommendations and reports to ECOSOC on the promotion of women’s rights in all fields: political, economic, civil, social and educational. CSW also prepares recommendations to ECOSOC on problems relating to women’s rights that require immediate attention.</w:t>
            </w:r>
          </w:p>
          <w:p w:rsidR="00904DCE" w:rsidRPr="00AF518F" w:rsidRDefault="00904DCE" w:rsidP="00904DCE">
            <w:pPr>
              <w:widowControl w:val="0"/>
              <w:autoSpaceDE w:val="0"/>
              <w:autoSpaceDN w:val="0"/>
              <w:adjustRightInd w:val="0"/>
              <w:contextualSpacing/>
              <w:rPr>
                <w:rFonts w:ascii="Arial" w:hAnsi="Arial" w:cs="Arial"/>
                <w:color w:val="FF0000"/>
                <w:sz w:val="22"/>
                <w:szCs w:val="22"/>
                <w:lang w:val="en-US"/>
              </w:rPr>
            </w:pPr>
          </w:p>
          <w:p w:rsidR="00904DCE" w:rsidRPr="00AF518F" w:rsidRDefault="00904DCE" w:rsidP="00904DCE">
            <w:pPr>
              <w:widowControl w:val="0"/>
              <w:autoSpaceDE w:val="0"/>
              <w:autoSpaceDN w:val="0"/>
              <w:adjustRightInd w:val="0"/>
              <w:contextualSpacing/>
              <w:rPr>
                <w:rFonts w:ascii="Arial" w:hAnsi="Arial" w:cs="Arial"/>
                <w:sz w:val="22"/>
                <w:szCs w:val="22"/>
                <w:lang w:val="en-US"/>
              </w:rPr>
            </w:pPr>
            <w:r w:rsidRPr="00AF518F">
              <w:rPr>
                <w:rFonts w:ascii="Arial" w:hAnsi="Arial" w:cs="Arial"/>
                <w:sz w:val="22"/>
                <w:szCs w:val="22"/>
                <w:lang w:val="en-US"/>
              </w:rPr>
              <w:lastRenderedPageBreak/>
              <w:t>Click on each point to learn more about the world conferences on women.</w:t>
            </w:r>
          </w:p>
          <w:p w:rsidR="00904DCE" w:rsidRPr="00AF518F" w:rsidRDefault="00904DCE" w:rsidP="00904DCE">
            <w:pPr>
              <w:widowControl w:val="0"/>
              <w:autoSpaceDE w:val="0"/>
              <w:autoSpaceDN w:val="0"/>
              <w:adjustRightInd w:val="0"/>
              <w:contextualSpacing/>
              <w:rPr>
                <w:rFonts w:ascii="Arial" w:hAnsi="Arial" w:cs="Arial"/>
                <w:sz w:val="22"/>
                <w:szCs w:val="22"/>
                <w:lang w:val="en-US"/>
              </w:rPr>
            </w:pPr>
          </w:p>
          <w:p w:rsidR="00904DCE" w:rsidRPr="00AF518F" w:rsidRDefault="00904DCE" w:rsidP="00904DCE">
            <w:pPr>
              <w:widowControl w:val="0"/>
              <w:autoSpaceDE w:val="0"/>
              <w:autoSpaceDN w:val="0"/>
              <w:adjustRightInd w:val="0"/>
              <w:contextualSpacing/>
              <w:rPr>
                <w:rFonts w:ascii="Arial" w:hAnsi="Arial" w:cs="Arial"/>
                <w:sz w:val="22"/>
                <w:szCs w:val="22"/>
                <w:lang w:val="en-US"/>
              </w:rPr>
            </w:pPr>
            <w:r w:rsidRPr="00AF518F">
              <w:rPr>
                <w:rFonts w:ascii="Arial" w:hAnsi="Arial" w:cs="Arial"/>
                <w:sz w:val="22"/>
                <w:szCs w:val="22"/>
                <w:lang w:val="en-US"/>
              </w:rPr>
              <w:t>Click on the timeline to know more about Commission on the Status of Women (CSW)</w:t>
            </w:r>
          </w:p>
          <w:p w:rsidR="00904DCE" w:rsidRPr="00AF518F" w:rsidRDefault="00904DCE" w:rsidP="00904DCE">
            <w:pPr>
              <w:autoSpaceDE w:val="0"/>
              <w:autoSpaceDN w:val="0"/>
              <w:adjustRightInd w:val="0"/>
              <w:contextualSpacing/>
              <w:rPr>
                <w:rFonts w:ascii="Arial" w:hAnsi="Arial" w:cs="Arial"/>
                <w:color w:val="262626"/>
                <w:sz w:val="22"/>
                <w:szCs w:val="22"/>
                <w:lang w:val="en-US"/>
              </w:rPr>
            </w:pPr>
          </w:p>
          <w:p w:rsidR="00904DCE" w:rsidRDefault="00904DCE" w:rsidP="001B058C">
            <w:pPr>
              <w:autoSpaceDE w:val="0"/>
              <w:autoSpaceDN w:val="0"/>
              <w:adjustRightInd w:val="0"/>
              <w:contextualSpacing/>
              <w:rPr>
                <w:rFonts w:ascii="Arial" w:hAnsi="Arial" w:cs="Arial"/>
                <w:b/>
                <w:sz w:val="22"/>
                <w:szCs w:val="22"/>
                <w:lang w:val="en-US"/>
              </w:rPr>
            </w:pPr>
          </w:p>
        </w:tc>
        <w:tc>
          <w:tcPr>
            <w:tcW w:w="7128" w:type="dxa"/>
          </w:tcPr>
          <w:p w:rsidR="00904DCE" w:rsidRPr="00AF518F" w:rsidRDefault="00904DCE" w:rsidP="00904DCE">
            <w:pPr>
              <w:contextualSpacing/>
              <w:rPr>
                <w:rFonts w:ascii="Arial" w:hAnsi="Arial" w:cs="Arial"/>
                <w:b/>
                <w:sz w:val="22"/>
                <w:szCs w:val="22"/>
                <w:lang w:val="en-US"/>
              </w:rPr>
            </w:pPr>
          </w:p>
          <w:p w:rsidR="00904DCE" w:rsidRPr="00AF518F" w:rsidRDefault="00904DCE" w:rsidP="00904DCE">
            <w:pPr>
              <w:widowControl w:val="0"/>
              <w:autoSpaceDE w:val="0"/>
              <w:autoSpaceDN w:val="0"/>
              <w:adjustRightInd w:val="0"/>
              <w:contextualSpacing/>
              <w:rPr>
                <w:rFonts w:ascii="Arial" w:hAnsi="Arial" w:cs="Arial"/>
                <w:sz w:val="22"/>
                <w:szCs w:val="22"/>
                <w:lang w:val="en-US"/>
              </w:rPr>
            </w:pPr>
            <w:r w:rsidRPr="00AF518F">
              <w:rPr>
                <w:rFonts w:ascii="Arial" w:hAnsi="Arial" w:cs="Arial"/>
                <w:sz w:val="22"/>
                <w:szCs w:val="22"/>
                <w:lang w:val="en-US"/>
              </w:rPr>
              <w:t>The Commission on the Status of Women has been responsible for organizing and following up the world conferences on women:</w:t>
            </w:r>
          </w:p>
          <w:p w:rsidR="00904DCE" w:rsidRPr="00AF518F" w:rsidRDefault="00904DCE" w:rsidP="00904DCE">
            <w:pPr>
              <w:pStyle w:val="ListParagraph"/>
              <w:widowControl w:val="0"/>
              <w:numPr>
                <w:ilvl w:val="0"/>
                <w:numId w:val="27"/>
              </w:numPr>
              <w:autoSpaceDE w:val="0"/>
              <w:autoSpaceDN w:val="0"/>
              <w:adjustRightInd w:val="0"/>
              <w:rPr>
                <w:rFonts w:ascii="Arial" w:hAnsi="Arial" w:cs="Arial"/>
                <w:sz w:val="22"/>
                <w:szCs w:val="22"/>
                <w:lang w:val="en-US"/>
              </w:rPr>
            </w:pPr>
            <w:r w:rsidRPr="00AF518F">
              <w:rPr>
                <w:rFonts w:ascii="Arial" w:hAnsi="Arial" w:cs="Arial"/>
                <w:bCs/>
                <w:sz w:val="22"/>
                <w:szCs w:val="22"/>
                <w:lang w:val="en-US"/>
              </w:rPr>
              <w:t>World Conference of the International Women's Year</w:t>
            </w:r>
            <w:r w:rsidRPr="00AF518F">
              <w:rPr>
                <w:rFonts w:ascii="Arial" w:hAnsi="Arial" w:cs="Arial"/>
                <w:sz w:val="22"/>
                <w:szCs w:val="22"/>
                <w:lang w:val="en-US"/>
              </w:rPr>
              <w:t xml:space="preserve"> </w:t>
            </w:r>
            <w:hyperlink r:id="rId11" w:history="1">
              <w:r w:rsidRPr="00AF518F">
                <w:rPr>
                  <w:rFonts w:ascii="Arial" w:hAnsi="Arial" w:cs="Arial"/>
                  <w:color w:val="1A48FF"/>
                  <w:sz w:val="22"/>
                  <w:szCs w:val="22"/>
                  <w:lang w:val="en-US"/>
                </w:rPr>
                <w:t>Mexico (1975)</w:t>
              </w:r>
            </w:hyperlink>
          </w:p>
          <w:p w:rsidR="00904DCE" w:rsidRPr="00AF518F" w:rsidRDefault="00904DCE" w:rsidP="00904DCE">
            <w:pPr>
              <w:pStyle w:val="ListParagraph"/>
              <w:widowControl w:val="0"/>
              <w:numPr>
                <w:ilvl w:val="0"/>
                <w:numId w:val="27"/>
              </w:numPr>
              <w:autoSpaceDE w:val="0"/>
              <w:autoSpaceDN w:val="0"/>
              <w:adjustRightInd w:val="0"/>
              <w:rPr>
                <w:rFonts w:ascii="Arial" w:hAnsi="Arial" w:cs="Arial"/>
                <w:sz w:val="22"/>
                <w:szCs w:val="22"/>
                <w:lang w:val="en-US"/>
              </w:rPr>
            </w:pPr>
            <w:r w:rsidRPr="00AF518F">
              <w:rPr>
                <w:rFonts w:ascii="Arial" w:hAnsi="Arial" w:cs="Arial"/>
                <w:bCs/>
                <w:sz w:val="22"/>
                <w:szCs w:val="22"/>
                <w:lang w:val="en-US"/>
              </w:rPr>
              <w:t xml:space="preserve">World Conference of the United Nations Decade for Women: Equality, Development and Peace </w:t>
            </w:r>
            <w:hyperlink r:id="rId12" w:history="1">
              <w:r w:rsidRPr="00AF518F">
                <w:rPr>
                  <w:rFonts w:ascii="Arial" w:hAnsi="Arial" w:cs="Arial"/>
                  <w:color w:val="1A48FF"/>
                  <w:sz w:val="22"/>
                  <w:szCs w:val="22"/>
                  <w:lang w:val="en-US"/>
                </w:rPr>
                <w:t>Copenhagen (1980)</w:t>
              </w:r>
            </w:hyperlink>
            <w:r w:rsidRPr="00AF518F">
              <w:rPr>
                <w:rFonts w:ascii="Arial" w:hAnsi="Arial" w:cs="Arial"/>
                <w:sz w:val="22"/>
                <w:szCs w:val="22"/>
                <w:lang w:val="en-US"/>
              </w:rPr>
              <w:t xml:space="preserve"> </w:t>
            </w:r>
          </w:p>
          <w:p w:rsidR="00904DCE" w:rsidRPr="00AF518F" w:rsidRDefault="00904DCE" w:rsidP="00904DCE">
            <w:pPr>
              <w:pStyle w:val="ListParagraph"/>
              <w:widowControl w:val="0"/>
              <w:numPr>
                <w:ilvl w:val="0"/>
                <w:numId w:val="27"/>
              </w:numPr>
              <w:autoSpaceDE w:val="0"/>
              <w:autoSpaceDN w:val="0"/>
              <w:adjustRightInd w:val="0"/>
              <w:rPr>
                <w:rFonts w:ascii="Arial" w:hAnsi="Arial" w:cs="Arial"/>
                <w:sz w:val="22"/>
                <w:szCs w:val="22"/>
                <w:lang w:val="en-US"/>
              </w:rPr>
            </w:pPr>
            <w:r w:rsidRPr="00AF518F">
              <w:rPr>
                <w:rFonts w:ascii="Arial" w:hAnsi="Arial" w:cs="Arial"/>
                <w:bCs/>
                <w:sz w:val="22"/>
                <w:szCs w:val="22"/>
                <w:lang w:val="en-US"/>
              </w:rPr>
              <w:t xml:space="preserve">World Conference to review and appraise the achievements of the United Nations Decade for Women: Equality, Development and Peace </w:t>
            </w:r>
            <w:hyperlink r:id="rId13" w:history="1">
              <w:r w:rsidRPr="00AF518F">
                <w:rPr>
                  <w:rFonts w:ascii="Arial" w:hAnsi="Arial" w:cs="Arial"/>
                  <w:color w:val="1A48FF"/>
                  <w:sz w:val="22"/>
                  <w:szCs w:val="22"/>
                  <w:lang w:val="en-US"/>
                </w:rPr>
                <w:t>Nairobi (1985)</w:t>
              </w:r>
            </w:hyperlink>
            <w:r w:rsidRPr="00AF518F">
              <w:rPr>
                <w:rFonts w:ascii="Arial" w:hAnsi="Arial" w:cs="Arial"/>
                <w:sz w:val="22"/>
                <w:szCs w:val="22"/>
                <w:lang w:val="en-US"/>
              </w:rPr>
              <w:t xml:space="preserve"> </w:t>
            </w:r>
          </w:p>
          <w:p w:rsidR="00904DCE" w:rsidRPr="00AF518F" w:rsidRDefault="00904DCE" w:rsidP="00904DCE">
            <w:pPr>
              <w:pStyle w:val="ListParagraph"/>
              <w:widowControl w:val="0"/>
              <w:numPr>
                <w:ilvl w:val="0"/>
                <w:numId w:val="27"/>
              </w:numPr>
              <w:autoSpaceDE w:val="0"/>
              <w:autoSpaceDN w:val="0"/>
              <w:adjustRightInd w:val="0"/>
              <w:rPr>
                <w:rFonts w:ascii="Arial" w:hAnsi="Arial" w:cs="Arial"/>
                <w:sz w:val="22"/>
                <w:szCs w:val="22"/>
                <w:lang w:val="en-US"/>
              </w:rPr>
            </w:pPr>
            <w:r w:rsidRPr="00AF518F">
              <w:rPr>
                <w:rFonts w:ascii="Arial" w:hAnsi="Arial" w:cs="Arial"/>
                <w:bCs/>
                <w:sz w:val="22"/>
                <w:szCs w:val="22"/>
                <w:lang w:val="en-US"/>
              </w:rPr>
              <w:t>Fourth World Conference on Women</w:t>
            </w:r>
            <w:r w:rsidRPr="00AF518F">
              <w:rPr>
                <w:rFonts w:ascii="Arial" w:hAnsi="Arial" w:cs="Arial"/>
                <w:sz w:val="22"/>
                <w:szCs w:val="22"/>
                <w:lang w:val="en-US"/>
              </w:rPr>
              <w:t xml:space="preserve">, </w:t>
            </w:r>
            <w:hyperlink r:id="rId14" w:history="1">
              <w:r w:rsidRPr="00AF518F">
                <w:rPr>
                  <w:rFonts w:ascii="Arial" w:hAnsi="Arial" w:cs="Arial"/>
                  <w:color w:val="1A48FF"/>
                  <w:sz w:val="22"/>
                  <w:szCs w:val="22"/>
                  <w:lang w:val="en-US"/>
                </w:rPr>
                <w:t>Beijing (1995)</w:t>
              </w:r>
            </w:hyperlink>
            <w:r w:rsidRPr="00AF518F">
              <w:rPr>
                <w:rFonts w:ascii="Arial" w:hAnsi="Arial" w:cs="Arial"/>
                <w:sz w:val="22"/>
                <w:szCs w:val="22"/>
                <w:lang w:val="en-US"/>
              </w:rPr>
              <w:t xml:space="preserve"> and its</w:t>
            </w:r>
            <w:r w:rsidR="005B0E64">
              <w:rPr>
                <w:rFonts w:ascii="Arial" w:hAnsi="Arial" w:cs="Arial"/>
                <w:sz w:val="22"/>
                <w:szCs w:val="22"/>
                <w:lang w:val="en-US"/>
              </w:rPr>
              <w:t xml:space="preserve"> </w:t>
            </w:r>
            <w:r w:rsidRPr="00AF518F">
              <w:rPr>
                <w:rFonts w:ascii="Arial" w:hAnsi="Arial" w:cs="Arial"/>
                <w:sz w:val="22"/>
                <w:szCs w:val="22"/>
                <w:lang w:val="en-US"/>
              </w:rPr>
              <w:t>five, ten and fifteen-year reviews and appraisals</w:t>
            </w:r>
            <w:r w:rsidR="00943BF9">
              <w:rPr>
                <w:rFonts w:ascii="Arial" w:hAnsi="Arial" w:cs="Arial"/>
                <w:sz w:val="22"/>
                <w:szCs w:val="22"/>
                <w:lang w:val="en-US"/>
              </w:rPr>
              <w:t>.</w:t>
            </w:r>
          </w:p>
          <w:p w:rsidR="00904DCE" w:rsidRPr="00AF518F" w:rsidRDefault="00814558" w:rsidP="00904DCE">
            <w:pPr>
              <w:pStyle w:val="ListParagraph"/>
              <w:widowControl w:val="0"/>
              <w:autoSpaceDE w:val="0"/>
              <w:autoSpaceDN w:val="0"/>
              <w:adjustRightInd w:val="0"/>
              <w:rPr>
                <w:rFonts w:ascii="Arial" w:hAnsi="Arial" w:cs="Arial"/>
                <w:sz w:val="22"/>
                <w:szCs w:val="22"/>
                <w:lang w:val="en-US"/>
              </w:rPr>
            </w:pPr>
            <w:hyperlink r:id="rId15" w:history="1">
              <w:r w:rsidR="00904DCE" w:rsidRPr="00AF518F">
                <w:rPr>
                  <w:rStyle w:val="Hyperlink"/>
                  <w:rFonts w:ascii="Arial" w:hAnsi="Arial" w:cs="Arial"/>
                  <w:sz w:val="22"/>
                  <w:szCs w:val="22"/>
                  <w:lang w:val="en-US"/>
                </w:rPr>
                <w:t>Beijing+5 in New York (2000)</w:t>
              </w:r>
            </w:hyperlink>
          </w:p>
          <w:p w:rsidR="00904DCE" w:rsidRPr="00AF518F" w:rsidRDefault="00814558" w:rsidP="00904DCE">
            <w:pPr>
              <w:pStyle w:val="ListParagraph"/>
              <w:widowControl w:val="0"/>
              <w:autoSpaceDE w:val="0"/>
              <w:autoSpaceDN w:val="0"/>
              <w:adjustRightInd w:val="0"/>
              <w:rPr>
                <w:rFonts w:ascii="Arial" w:hAnsi="Arial" w:cs="Arial"/>
                <w:sz w:val="22"/>
                <w:szCs w:val="22"/>
                <w:lang w:val="en-US"/>
              </w:rPr>
            </w:pPr>
            <w:hyperlink r:id="rId16" w:history="1">
              <w:r w:rsidR="00904DCE" w:rsidRPr="00AF518F">
                <w:rPr>
                  <w:rStyle w:val="Hyperlink"/>
                  <w:rFonts w:ascii="Arial" w:hAnsi="Arial" w:cs="Arial"/>
                  <w:sz w:val="22"/>
                  <w:szCs w:val="22"/>
                  <w:lang w:val="en-US"/>
                </w:rPr>
                <w:t>Beijing +10 in New York (2005)</w:t>
              </w:r>
            </w:hyperlink>
          </w:p>
          <w:p w:rsidR="00904DCE" w:rsidRPr="00AF518F" w:rsidRDefault="00814558" w:rsidP="00904DCE">
            <w:pPr>
              <w:pStyle w:val="ListParagraph"/>
              <w:widowControl w:val="0"/>
              <w:autoSpaceDE w:val="0"/>
              <w:autoSpaceDN w:val="0"/>
              <w:adjustRightInd w:val="0"/>
              <w:rPr>
                <w:rFonts w:ascii="Arial" w:hAnsi="Arial" w:cs="Arial"/>
                <w:sz w:val="22"/>
                <w:szCs w:val="22"/>
                <w:lang w:val="en-US"/>
              </w:rPr>
            </w:pPr>
            <w:hyperlink r:id="rId17" w:history="1">
              <w:r w:rsidR="00904DCE" w:rsidRPr="00AF518F">
                <w:rPr>
                  <w:rStyle w:val="Hyperlink"/>
                  <w:rFonts w:ascii="Arial" w:hAnsi="Arial" w:cs="Arial"/>
                  <w:sz w:val="22"/>
                  <w:szCs w:val="22"/>
                  <w:lang w:val="en-US"/>
                </w:rPr>
                <w:t>Beijing +15 in New York (2010)</w:t>
              </w:r>
            </w:hyperlink>
          </w:p>
          <w:p w:rsidR="00904DCE" w:rsidRPr="00AF518F" w:rsidRDefault="00904DCE" w:rsidP="00904DCE">
            <w:pPr>
              <w:widowControl w:val="0"/>
              <w:autoSpaceDE w:val="0"/>
              <w:autoSpaceDN w:val="0"/>
              <w:adjustRightInd w:val="0"/>
              <w:contextualSpacing/>
              <w:rPr>
                <w:rFonts w:ascii="Arial" w:hAnsi="Arial" w:cs="Arial"/>
                <w:sz w:val="22"/>
                <w:szCs w:val="22"/>
                <w:lang w:val="en-US"/>
              </w:rPr>
            </w:pPr>
          </w:p>
          <w:p w:rsidR="00904DCE" w:rsidRPr="00AF518F" w:rsidRDefault="00904DCE" w:rsidP="00904DCE">
            <w:pPr>
              <w:autoSpaceDE w:val="0"/>
              <w:autoSpaceDN w:val="0"/>
              <w:adjustRightInd w:val="0"/>
              <w:contextualSpacing/>
              <w:rPr>
                <w:rFonts w:ascii="Arial" w:hAnsi="Arial" w:cs="Arial"/>
                <w:color w:val="262626"/>
                <w:sz w:val="22"/>
                <w:szCs w:val="22"/>
                <w:lang w:val="en-US"/>
              </w:rPr>
            </w:pPr>
            <w:r w:rsidRPr="00AF518F">
              <w:rPr>
                <w:rFonts w:ascii="Arial" w:hAnsi="Arial" w:cs="Arial"/>
                <w:b/>
                <w:sz w:val="22"/>
                <w:szCs w:val="22"/>
                <w:lang w:val="en-US"/>
              </w:rPr>
              <w:t>RESOURCE</w:t>
            </w:r>
            <w:r w:rsidRPr="00AF518F">
              <w:rPr>
                <w:rFonts w:ascii="Arial" w:hAnsi="Arial" w:cs="Arial"/>
                <w:sz w:val="22"/>
                <w:szCs w:val="22"/>
                <w:lang w:val="en-US"/>
              </w:rPr>
              <w:t xml:space="preserve">: For more on the CSW, visit </w:t>
            </w:r>
            <w:hyperlink r:id="rId18" w:history="1">
              <w:r w:rsidRPr="00AF518F">
                <w:rPr>
                  <w:rStyle w:val="Hyperlink"/>
                  <w:rFonts w:ascii="Arial" w:hAnsi="Arial" w:cs="Arial"/>
                  <w:sz w:val="22"/>
                  <w:szCs w:val="22"/>
                  <w:lang w:val="en-US"/>
                </w:rPr>
                <w:t>http://www.un.org/womenwatch/daw/csw/</w:t>
              </w:r>
            </w:hyperlink>
            <w:r w:rsidRPr="00AF518F">
              <w:rPr>
                <w:rFonts w:ascii="Arial" w:hAnsi="Arial" w:cs="Arial"/>
                <w:color w:val="262626"/>
                <w:sz w:val="22"/>
                <w:szCs w:val="22"/>
                <w:lang w:val="en-US"/>
              </w:rPr>
              <w:t xml:space="preserve"> </w:t>
            </w:r>
          </w:p>
          <w:p w:rsidR="00904DCE" w:rsidRPr="00AF518F" w:rsidRDefault="00904DCE" w:rsidP="001B058C">
            <w:pPr>
              <w:contextualSpacing/>
              <w:rPr>
                <w:rFonts w:ascii="Arial" w:hAnsi="Arial" w:cs="Arial"/>
                <w:sz w:val="22"/>
                <w:szCs w:val="22"/>
                <w:lang w:val="en-US"/>
              </w:rPr>
            </w:pPr>
          </w:p>
        </w:tc>
      </w:tr>
      <w:tr w:rsidR="00904DCE" w:rsidRPr="00A86059" w:rsidTr="0092158A">
        <w:trPr>
          <w:trHeight w:val="170"/>
        </w:trPr>
        <w:tc>
          <w:tcPr>
            <w:tcW w:w="6048" w:type="dxa"/>
          </w:tcPr>
          <w:p w:rsidR="00904DCE" w:rsidRPr="00B10DC4" w:rsidRDefault="00904DCE" w:rsidP="001B058C">
            <w:pPr>
              <w:ind w:left="360"/>
              <w:contextualSpacing/>
              <w:rPr>
                <w:ins w:id="246" w:author="Terada Saori" w:date="2013-03-21T12:11:00Z"/>
                <w:rFonts w:ascii="Arial" w:hAnsi="Arial" w:cs="Arial"/>
                <w:sz w:val="22"/>
                <w:szCs w:val="22"/>
                <w:lang w:val="en-US"/>
                <w:rPrChange w:id="247" w:author="Terada Saori" w:date="2013-03-21T12:14:00Z">
                  <w:rPr>
                    <w:ins w:id="248" w:author="Terada Saori" w:date="2013-03-21T12:11:00Z"/>
                    <w:rFonts w:ascii="Arial" w:hAnsi="Arial" w:cs="Arial"/>
                    <w:b/>
                    <w:sz w:val="22"/>
                    <w:szCs w:val="22"/>
                    <w:lang w:val="en-US"/>
                  </w:rPr>
                </w:rPrChange>
              </w:rPr>
            </w:pPr>
            <w:r>
              <w:rPr>
                <w:rFonts w:ascii="Arial" w:hAnsi="Arial" w:cs="Arial"/>
                <w:b/>
                <w:sz w:val="22"/>
                <w:szCs w:val="22"/>
                <w:lang w:val="en-US"/>
              </w:rPr>
              <w:lastRenderedPageBreak/>
              <w:t>1</w:t>
            </w:r>
            <w:r w:rsidR="000A6277">
              <w:rPr>
                <w:rFonts w:ascii="Arial" w:hAnsi="Arial" w:cs="Arial"/>
                <w:b/>
                <w:sz w:val="22"/>
                <w:szCs w:val="22"/>
                <w:lang w:val="en-US"/>
              </w:rPr>
              <w:t>1</w:t>
            </w:r>
            <w:r>
              <w:rPr>
                <w:rFonts w:ascii="Arial" w:hAnsi="Arial" w:cs="Arial"/>
                <w:b/>
                <w:sz w:val="22"/>
                <w:szCs w:val="22"/>
                <w:lang w:val="en-US"/>
              </w:rPr>
              <w:t xml:space="preserve">. </w:t>
            </w:r>
            <w:r w:rsidRPr="00AF518F">
              <w:rPr>
                <w:rFonts w:ascii="Arial" w:hAnsi="Arial" w:cs="Arial"/>
                <w:b/>
                <w:sz w:val="22"/>
                <w:szCs w:val="22"/>
                <w:lang w:val="en-US"/>
              </w:rPr>
              <w:t>CEDAW</w:t>
            </w:r>
            <w:ins w:id="249" w:author="Terada Saori" w:date="2013-03-21T12:11:00Z">
              <w:r w:rsidR="00BB362B">
                <w:rPr>
                  <w:rFonts w:ascii="Arial" w:hAnsi="Arial" w:cs="Arial"/>
                  <w:b/>
                  <w:sz w:val="22"/>
                  <w:szCs w:val="22"/>
                  <w:lang w:val="en-US"/>
                </w:rPr>
                <w:t xml:space="preserve"> </w:t>
              </w:r>
              <w:r w:rsidR="00BB362B" w:rsidRPr="00B10DC4">
                <w:rPr>
                  <w:rFonts w:ascii="Arial" w:hAnsi="Arial" w:cs="Arial"/>
                  <w:sz w:val="22"/>
                  <w:szCs w:val="22"/>
                  <w:lang w:val="en-US"/>
                  <w:rPrChange w:id="250" w:author="Terada Saori" w:date="2013-03-21T12:14:00Z">
                    <w:rPr>
                      <w:rFonts w:ascii="Arial" w:hAnsi="Arial" w:cs="Arial"/>
                      <w:b/>
                      <w:sz w:val="22"/>
                      <w:szCs w:val="22"/>
                      <w:lang w:val="en-US"/>
                    </w:rPr>
                  </w:rPrChange>
                </w:rPr>
                <w:t>[this section should come right after the part on HR standards]</w:t>
              </w:r>
            </w:ins>
          </w:p>
          <w:p w:rsidR="00B10DC4" w:rsidDel="006C5640" w:rsidRDefault="00B10DC4" w:rsidP="001B058C">
            <w:pPr>
              <w:ind w:left="360"/>
              <w:contextualSpacing/>
              <w:rPr>
                <w:del w:id="251" w:author="Terada Saori" w:date="2013-04-03T14:02:00Z"/>
                <w:rFonts w:ascii="Arial" w:hAnsi="Arial" w:cs="Arial"/>
                <w:sz w:val="22"/>
                <w:szCs w:val="22"/>
                <w:lang w:val="en-US"/>
              </w:rPr>
            </w:pPr>
          </w:p>
          <w:p w:rsidR="00904DCE" w:rsidRPr="00AF518F" w:rsidRDefault="00904DCE" w:rsidP="001B058C">
            <w:pPr>
              <w:ind w:left="360"/>
              <w:contextualSpacing/>
              <w:rPr>
                <w:rFonts w:ascii="Arial" w:hAnsi="Arial" w:cs="Arial"/>
                <w:sz w:val="22"/>
                <w:szCs w:val="22"/>
                <w:lang w:val="en-US"/>
              </w:rPr>
            </w:pPr>
          </w:p>
          <w:p w:rsidR="006C5640" w:rsidRDefault="00904DCE" w:rsidP="006C5640">
            <w:pPr>
              <w:contextualSpacing/>
              <w:rPr>
                <w:ins w:id="252" w:author="Terada Saori" w:date="2013-04-03T14:03:00Z"/>
                <w:rFonts w:ascii="Arial" w:hAnsi="Arial" w:cs="Arial"/>
                <w:sz w:val="22"/>
                <w:szCs w:val="22"/>
                <w:lang w:val="en-US"/>
              </w:rPr>
            </w:pPr>
            <w:r w:rsidRPr="00AF518F">
              <w:rPr>
                <w:rFonts w:ascii="Arial" w:hAnsi="Arial" w:cs="Arial"/>
                <w:sz w:val="22"/>
                <w:szCs w:val="22"/>
                <w:lang w:val="en-US"/>
              </w:rPr>
              <w:t>The international bill of rights for women is called the Convention on the Elimination of All Forms of Discrimination against Women (CEDAW), adopted in 1979 by the UN General Assembly.</w:t>
            </w:r>
            <w:ins w:id="253" w:author="Terada Saori" w:date="2013-04-03T14:03:00Z">
              <w:r w:rsidR="006C5640" w:rsidRPr="006C5640">
                <w:rPr>
                  <w:rFonts w:ascii="Arial" w:hAnsi="Arial" w:cs="Arial"/>
                  <w:sz w:val="22"/>
                  <w:szCs w:val="22"/>
                  <w:lang w:val="en-US"/>
                </w:rPr>
                <w:t xml:space="preserve"> </w:t>
              </w:r>
            </w:ins>
          </w:p>
          <w:p w:rsidR="006C5640" w:rsidRPr="006C5640" w:rsidRDefault="006C5640" w:rsidP="006C5640">
            <w:pPr>
              <w:contextualSpacing/>
              <w:rPr>
                <w:ins w:id="254" w:author="Terada Saori" w:date="2013-04-03T14:03:00Z"/>
                <w:rFonts w:ascii="Arial" w:hAnsi="Arial" w:cs="Arial"/>
                <w:sz w:val="22"/>
                <w:szCs w:val="22"/>
                <w:lang w:val="en-US"/>
              </w:rPr>
            </w:pPr>
            <w:ins w:id="255" w:author="Terada Saori" w:date="2013-04-03T14:03:00Z">
              <w:r w:rsidRPr="006C5640">
                <w:rPr>
                  <w:rFonts w:ascii="Arial" w:hAnsi="Arial" w:cs="Arial"/>
                  <w:sz w:val="22"/>
                  <w:szCs w:val="22"/>
                  <w:lang w:val="en-US"/>
                </w:rPr>
                <w:t xml:space="preserve">CEDAW articulates the nature and meaning of sex-based discrimination and gender equality, and lays out State obligations to eliminate discrimination and achieve substantive equality. Importantly, the Convention covers not only discriminatory laws, but also practices and customs, and it applies not only to State action, but also State responsibility to address discrimination against women by private actors. </w:t>
              </w:r>
            </w:ins>
          </w:p>
          <w:p w:rsidR="006C5640" w:rsidRPr="006C5640" w:rsidRDefault="006C5640" w:rsidP="006C5640">
            <w:pPr>
              <w:contextualSpacing/>
              <w:rPr>
                <w:ins w:id="256" w:author="Terada Saori" w:date="2013-04-03T14:03:00Z"/>
                <w:rFonts w:ascii="Arial" w:hAnsi="Arial" w:cs="Arial"/>
                <w:sz w:val="22"/>
                <w:szCs w:val="22"/>
                <w:lang w:val="en-US"/>
              </w:rPr>
            </w:pPr>
          </w:p>
          <w:p w:rsidR="006C5640" w:rsidRPr="006C5640" w:rsidRDefault="006C5640" w:rsidP="006C5640">
            <w:pPr>
              <w:contextualSpacing/>
              <w:rPr>
                <w:ins w:id="257" w:author="Terada Saori" w:date="2013-04-03T14:03:00Z"/>
                <w:rFonts w:ascii="Arial" w:hAnsi="Arial" w:cs="Arial"/>
                <w:sz w:val="22"/>
                <w:szCs w:val="22"/>
                <w:lang w:val="en-US"/>
              </w:rPr>
            </w:pPr>
            <w:ins w:id="258" w:author="Terada Saori" w:date="2013-04-03T14:03:00Z">
              <w:r w:rsidRPr="006C5640">
                <w:rPr>
                  <w:rFonts w:ascii="Arial" w:hAnsi="Arial" w:cs="Arial"/>
                  <w:sz w:val="22"/>
                  <w:szCs w:val="22"/>
                  <w:lang w:val="en-US"/>
                </w:rPr>
                <w:t xml:space="preserve">The Convention covers both civil and political rights (rights to vote, to participate in public life, to acquire, change or retain their nationality, equality before the law and freedom of movement) and economic, social and cultural rights (rights to education, work, health and financial credit). CEDAW also pays specific attention to particular phenomena such as trafficking, certain groups of women, such as rural women, and specific areas where there are special risks to women’s full enjoyment of their human rights, such as matters related to marriage and the family. </w:t>
              </w:r>
            </w:ins>
          </w:p>
          <w:p w:rsidR="006C5640" w:rsidRPr="006C5640" w:rsidRDefault="006C5640" w:rsidP="006C5640">
            <w:pPr>
              <w:contextualSpacing/>
              <w:rPr>
                <w:ins w:id="259" w:author="Terada Saori" w:date="2013-04-03T14:03:00Z"/>
                <w:rFonts w:ascii="Arial" w:hAnsi="Arial" w:cs="Arial"/>
                <w:sz w:val="22"/>
                <w:szCs w:val="22"/>
                <w:lang w:val="en-US"/>
              </w:rPr>
            </w:pPr>
          </w:p>
          <w:p w:rsidR="00904DCE" w:rsidRDefault="006C5640" w:rsidP="006C5640">
            <w:pPr>
              <w:contextualSpacing/>
              <w:rPr>
                <w:ins w:id="260" w:author="Terada Saori" w:date="2013-04-03T14:48:00Z"/>
                <w:rFonts w:ascii="Arial" w:hAnsi="Arial" w:cs="Arial"/>
                <w:sz w:val="22"/>
                <w:szCs w:val="22"/>
                <w:lang w:val="en-US"/>
              </w:rPr>
            </w:pPr>
            <w:ins w:id="261" w:author="Terada Saori" w:date="2013-04-03T14:03:00Z">
              <w:r w:rsidRPr="006C5640">
                <w:rPr>
                  <w:rFonts w:ascii="Arial" w:hAnsi="Arial" w:cs="Arial"/>
                  <w:sz w:val="22"/>
                  <w:szCs w:val="22"/>
                  <w:lang w:val="en-US"/>
                </w:rPr>
                <w:lastRenderedPageBreak/>
                <w:t xml:space="preserve">CEDAW also specifies the different ways in which States Parties are to eliminate discrimination, including through appropriate legislation prohibiting discrimination, </w:t>
              </w:r>
            </w:ins>
            <w:ins w:id="262" w:author="Terada Saori" w:date="2013-04-03T14:06:00Z">
              <w:r w:rsidR="002C4B0A">
                <w:rPr>
                  <w:rFonts w:ascii="Arial" w:hAnsi="Arial" w:cs="Arial"/>
                  <w:sz w:val="22"/>
                  <w:szCs w:val="22"/>
                  <w:lang w:val="en-US"/>
                </w:rPr>
                <w:t>or</w:t>
              </w:r>
            </w:ins>
            <w:ins w:id="263" w:author="Terada Saori" w:date="2013-04-03T14:03:00Z">
              <w:r w:rsidRPr="006C5640">
                <w:rPr>
                  <w:rFonts w:ascii="Arial" w:hAnsi="Arial" w:cs="Arial"/>
                  <w:sz w:val="22"/>
                  <w:szCs w:val="22"/>
                  <w:lang w:val="en-US"/>
                </w:rPr>
                <w:t xml:space="preserve"> positive action to improve the status of women. </w:t>
              </w:r>
            </w:ins>
          </w:p>
          <w:p w:rsidR="00AE1ACB" w:rsidRDefault="00AE1ACB" w:rsidP="006C5640">
            <w:pPr>
              <w:contextualSpacing/>
              <w:rPr>
                <w:ins w:id="264" w:author="Terada Saori" w:date="2013-04-03T14:48:00Z"/>
                <w:rFonts w:ascii="Arial" w:hAnsi="Arial" w:cs="Arial"/>
                <w:sz w:val="22"/>
                <w:szCs w:val="22"/>
                <w:lang w:val="en-US"/>
              </w:rPr>
            </w:pPr>
          </w:p>
          <w:p w:rsidR="00AE1ACB" w:rsidRPr="00AF518F" w:rsidRDefault="00AE1ACB" w:rsidP="006C5640">
            <w:pPr>
              <w:contextualSpacing/>
              <w:rPr>
                <w:rFonts w:ascii="Arial" w:hAnsi="Arial" w:cs="Arial"/>
                <w:sz w:val="22"/>
                <w:szCs w:val="22"/>
                <w:lang w:val="en-US"/>
              </w:rPr>
            </w:pPr>
            <w:ins w:id="265" w:author="Terada Saori" w:date="2013-04-03T14:48:00Z">
              <w:r>
                <w:rPr>
                  <w:rFonts w:ascii="Arial" w:hAnsi="Arial" w:cs="Arial"/>
                  <w:sz w:val="22"/>
                  <w:szCs w:val="22"/>
                  <w:lang w:val="en-US"/>
                </w:rPr>
                <w:t>The Office of the High commissioner for Human Rights (OHCHR) provides the secretariat to the CEDAW</w:t>
              </w:r>
            </w:ins>
            <w:ins w:id="266" w:author="Terada Saori" w:date="2013-04-03T14:50:00Z">
              <w:r>
                <w:rPr>
                  <w:rFonts w:ascii="Arial" w:hAnsi="Arial" w:cs="Arial"/>
                  <w:sz w:val="22"/>
                  <w:szCs w:val="22"/>
                  <w:lang w:val="en-US"/>
                </w:rPr>
                <w:t xml:space="preserve"> since 2008.</w:t>
              </w:r>
            </w:ins>
          </w:p>
          <w:p w:rsidR="00904DCE" w:rsidRPr="00AF518F" w:rsidRDefault="00904DCE" w:rsidP="001B058C">
            <w:pPr>
              <w:contextualSpacing/>
              <w:rPr>
                <w:rFonts w:ascii="Arial" w:hAnsi="Arial" w:cs="Arial"/>
                <w:sz w:val="22"/>
                <w:szCs w:val="22"/>
                <w:lang w:val="en-US"/>
              </w:rPr>
            </w:pPr>
          </w:p>
          <w:p w:rsidR="00904DCE" w:rsidRPr="00AF518F" w:rsidRDefault="00904DCE" w:rsidP="001B058C">
            <w:pPr>
              <w:widowControl w:val="0"/>
              <w:autoSpaceDE w:val="0"/>
              <w:autoSpaceDN w:val="0"/>
              <w:adjustRightInd w:val="0"/>
              <w:contextualSpacing/>
              <w:rPr>
                <w:rFonts w:ascii="Arial" w:hAnsi="Arial" w:cs="Arial"/>
                <w:sz w:val="22"/>
                <w:szCs w:val="22"/>
                <w:lang w:val="en-US"/>
              </w:rPr>
            </w:pPr>
            <w:r w:rsidRPr="00AF518F">
              <w:rPr>
                <w:rFonts w:ascii="Arial" w:hAnsi="Arial" w:cs="Arial"/>
                <w:sz w:val="22"/>
                <w:szCs w:val="22"/>
                <w:lang w:val="en-US"/>
              </w:rPr>
              <w:t xml:space="preserve">Click on </w:t>
            </w:r>
            <w:r>
              <w:rPr>
                <w:rFonts w:ascii="Arial" w:hAnsi="Arial" w:cs="Arial"/>
                <w:sz w:val="22"/>
                <w:szCs w:val="22"/>
                <w:lang w:val="en-US"/>
              </w:rPr>
              <w:t xml:space="preserve">resources to </w:t>
            </w:r>
            <w:r w:rsidRPr="00AF518F">
              <w:rPr>
                <w:rFonts w:ascii="Arial" w:hAnsi="Arial" w:cs="Arial"/>
                <w:sz w:val="22"/>
                <w:szCs w:val="22"/>
                <w:lang w:val="en-US"/>
              </w:rPr>
              <w:t xml:space="preserve">find out more about CEDAW. After you have finished reading, Select True or False for each statement. </w:t>
            </w:r>
          </w:p>
          <w:p w:rsidR="00904DCE" w:rsidRPr="00AF518F" w:rsidRDefault="00904DCE" w:rsidP="001B058C">
            <w:pPr>
              <w:contextualSpacing/>
              <w:rPr>
                <w:rFonts w:ascii="Arial" w:hAnsi="Arial" w:cs="Arial"/>
                <w:sz w:val="22"/>
                <w:szCs w:val="22"/>
                <w:lang w:val="en-US"/>
              </w:rPr>
            </w:pPr>
          </w:p>
          <w:p w:rsidR="00904DCE" w:rsidRPr="00AF518F" w:rsidRDefault="00904DCE" w:rsidP="001B058C">
            <w:pPr>
              <w:contextualSpacing/>
              <w:rPr>
                <w:rFonts w:ascii="Arial" w:hAnsi="Arial" w:cs="Arial"/>
                <w:sz w:val="22"/>
                <w:szCs w:val="22"/>
                <w:lang w:val="en-US"/>
              </w:rPr>
            </w:pPr>
          </w:p>
          <w:p w:rsidR="00904DCE" w:rsidRPr="00AF518F" w:rsidRDefault="00904DCE" w:rsidP="001B058C">
            <w:pPr>
              <w:contextualSpacing/>
              <w:rPr>
                <w:rFonts w:ascii="Arial" w:hAnsi="Arial" w:cs="Arial"/>
                <w:sz w:val="22"/>
                <w:szCs w:val="22"/>
                <w:lang w:val="en-US"/>
              </w:rPr>
            </w:pPr>
          </w:p>
          <w:p w:rsidR="00904DCE" w:rsidRPr="00AF518F" w:rsidRDefault="00904DCE" w:rsidP="001B058C">
            <w:pPr>
              <w:autoSpaceDE w:val="0"/>
              <w:autoSpaceDN w:val="0"/>
              <w:adjustRightInd w:val="0"/>
              <w:contextualSpacing/>
              <w:rPr>
                <w:rFonts w:ascii="Arial" w:hAnsi="Arial" w:cs="Arial"/>
                <w:color w:val="262626"/>
                <w:sz w:val="22"/>
                <w:szCs w:val="22"/>
                <w:lang w:val="en-US"/>
              </w:rPr>
            </w:pPr>
          </w:p>
          <w:p w:rsidR="00904DCE" w:rsidRPr="00AF518F" w:rsidRDefault="00904DCE" w:rsidP="001B058C">
            <w:pPr>
              <w:contextualSpacing/>
              <w:rPr>
                <w:rFonts w:ascii="Arial" w:hAnsi="Arial" w:cs="Arial"/>
                <w:sz w:val="22"/>
                <w:szCs w:val="22"/>
                <w:lang w:val="en-US"/>
              </w:rPr>
            </w:pPr>
          </w:p>
          <w:p w:rsidR="00904DCE" w:rsidRPr="00AF518F" w:rsidRDefault="00904DCE" w:rsidP="001B058C">
            <w:pPr>
              <w:contextualSpacing/>
              <w:rPr>
                <w:rFonts w:ascii="Arial" w:hAnsi="Arial" w:cs="Arial"/>
                <w:sz w:val="22"/>
                <w:szCs w:val="22"/>
                <w:lang w:val="en-US"/>
              </w:rPr>
            </w:pPr>
          </w:p>
        </w:tc>
        <w:tc>
          <w:tcPr>
            <w:tcW w:w="7128" w:type="dxa"/>
          </w:tcPr>
          <w:p w:rsidR="00904DCE" w:rsidRPr="00BA2AE4" w:rsidRDefault="00904DCE" w:rsidP="001B058C">
            <w:pPr>
              <w:contextualSpacing/>
              <w:rPr>
                <w:rFonts w:ascii="Arial" w:hAnsi="Arial" w:cs="Arial"/>
                <w:b/>
                <w:sz w:val="22"/>
                <w:szCs w:val="22"/>
                <w:lang w:val="en-US"/>
              </w:rPr>
            </w:pPr>
            <w:r>
              <w:rPr>
                <w:rFonts w:ascii="Arial" w:hAnsi="Arial" w:cs="Arial"/>
                <w:b/>
                <w:sz w:val="22"/>
                <w:szCs w:val="22"/>
                <w:lang w:val="en-US"/>
              </w:rPr>
              <w:lastRenderedPageBreak/>
              <w:t>Quiz:</w:t>
            </w:r>
          </w:p>
          <w:p w:rsidR="00904DCE" w:rsidRPr="00AF518F" w:rsidRDefault="00904DCE" w:rsidP="001B058C">
            <w:pPr>
              <w:contextualSpacing/>
              <w:rPr>
                <w:rFonts w:ascii="Arial" w:hAnsi="Arial" w:cs="Arial"/>
                <w:sz w:val="22"/>
                <w:szCs w:val="22"/>
                <w:lang w:val="en-US"/>
              </w:rPr>
            </w:pPr>
          </w:p>
          <w:p w:rsidR="00904DCE" w:rsidRPr="00AF518F" w:rsidRDefault="00904DCE" w:rsidP="00A73D8C">
            <w:pPr>
              <w:pStyle w:val="ListParagraph"/>
              <w:widowControl w:val="0"/>
              <w:numPr>
                <w:ilvl w:val="0"/>
                <w:numId w:val="32"/>
              </w:numPr>
              <w:autoSpaceDE w:val="0"/>
              <w:autoSpaceDN w:val="0"/>
              <w:adjustRightInd w:val="0"/>
              <w:rPr>
                <w:rFonts w:ascii="Arial" w:hAnsi="Arial" w:cs="Arial"/>
                <w:sz w:val="22"/>
                <w:szCs w:val="22"/>
                <w:lang w:val="en-US"/>
              </w:rPr>
            </w:pPr>
            <w:r w:rsidRPr="00AF518F">
              <w:rPr>
                <w:rFonts w:ascii="Arial" w:hAnsi="Arial" w:cs="Arial"/>
                <w:sz w:val="22"/>
                <w:szCs w:val="22"/>
                <w:lang w:val="en-US"/>
              </w:rPr>
              <w:t xml:space="preserve">CEDAW was the first international instrument </w:t>
            </w:r>
            <w:del w:id="267" w:author="Terada Saori" w:date="2013-04-03T14:24:00Z">
              <w:r w:rsidRPr="00AF518F" w:rsidDel="00A73D8C">
                <w:rPr>
                  <w:rFonts w:ascii="Arial" w:hAnsi="Arial" w:cs="Arial"/>
                  <w:sz w:val="22"/>
                  <w:szCs w:val="22"/>
                  <w:lang w:val="en-US"/>
                </w:rPr>
                <w:delText xml:space="preserve">to </w:delText>
              </w:r>
            </w:del>
            <w:ins w:id="268" w:author="Terada Saori" w:date="2013-04-03T14:24:00Z">
              <w:r w:rsidR="00A73D8C" w:rsidRPr="00A73D8C">
                <w:rPr>
                  <w:rFonts w:ascii="Arial" w:hAnsi="Arial" w:cs="Arial"/>
                  <w:sz w:val="22"/>
                  <w:szCs w:val="22"/>
                  <w:lang w:val="en-US"/>
                </w:rPr>
                <w:t>specifically aimed at the protection of women’s rights</w:t>
              </w:r>
              <w:r w:rsidR="00C47542">
                <w:rPr>
                  <w:rFonts w:ascii="Arial" w:hAnsi="Arial" w:cs="Arial"/>
                  <w:sz w:val="22"/>
                  <w:szCs w:val="22"/>
                  <w:lang w:val="en-US"/>
                </w:rPr>
                <w:t xml:space="preserve"> and fight discrimination against women </w:t>
              </w:r>
            </w:ins>
            <w:del w:id="269" w:author="Terada Saori" w:date="2013-04-03T14:24:00Z">
              <w:r w:rsidRPr="00AF518F" w:rsidDel="00A73D8C">
                <w:rPr>
                  <w:rFonts w:ascii="Arial" w:hAnsi="Arial" w:cs="Arial"/>
                  <w:sz w:val="22"/>
                  <w:szCs w:val="22"/>
                  <w:lang w:val="en-US"/>
                </w:rPr>
                <w:delText xml:space="preserve">define discrimination against women </w:delText>
              </w:r>
            </w:del>
            <w:r w:rsidRPr="00AF518F">
              <w:rPr>
                <w:rFonts w:ascii="Arial" w:hAnsi="Arial" w:cs="Arial"/>
                <w:b/>
                <w:sz w:val="22"/>
                <w:szCs w:val="22"/>
                <w:lang w:val="en-US"/>
              </w:rPr>
              <w:t>(T/F)</w:t>
            </w:r>
          </w:p>
          <w:p w:rsidR="00904DCE" w:rsidRPr="00AF518F" w:rsidRDefault="00904DCE" w:rsidP="001B058C">
            <w:pPr>
              <w:pStyle w:val="ListParagraph"/>
              <w:widowControl w:val="0"/>
              <w:numPr>
                <w:ilvl w:val="0"/>
                <w:numId w:val="32"/>
              </w:numPr>
              <w:autoSpaceDE w:val="0"/>
              <w:autoSpaceDN w:val="0"/>
              <w:adjustRightInd w:val="0"/>
              <w:rPr>
                <w:rFonts w:ascii="Arial" w:hAnsi="Arial" w:cs="Arial"/>
                <w:sz w:val="22"/>
                <w:szCs w:val="22"/>
                <w:lang w:val="en-US"/>
              </w:rPr>
            </w:pPr>
            <w:r w:rsidRPr="00AF518F">
              <w:rPr>
                <w:rFonts w:ascii="Arial" w:hAnsi="Arial" w:cs="Arial"/>
                <w:sz w:val="22"/>
                <w:szCs w:val="22"/>
                <w:lang w:val="en-US"/>
              </w:rPr>
              <w:t xml:space="preserve">CEDAW </w:t>
            </w:r>
            <w:del w:id="270" w:author="Terada Saori" w:date="2013-04-03T14:15:00Z">
              <w:r w:rsidRPr="00AF518F" w:rsidDel="00A73D8C">
                <w:rPr>
                  <w:rFonts w:ascii="Arial" w:hAnsi="Arial" w:cs="Arial"/>
                  <w:sz w:val="22"/>
                  <w:szCs w:val="22"/>
                  <w:lang w:val="en-US"/>
                </w:rPr>
                <w:delText>recognizes that provisions against discrimination and abuse cannot simply require equal treatment of men and women</w:delText>
              </w:r>
            </w:del>
            <w:ins w:id="271" w:author="Terada Saori" w:date="2013-04-03T14:15:00Z">
              <w:r w:rsidR="00A73D8C">
                <w:rPr>
                  <w:rFonts w:ascii="Arial" w:hAnsi="Arial" w:cs="Arial"/>
                  <w:sz w:val="22"/>
                  <w:szCs w:val="22"/>
                  <w:lang w:val="en-US"/>
                </w:rPr>
                <w:t xml:space="preserve">foresees that the only way to fight discrimination against women is to treat women and men the same way </w:t>
              </w:r>
            </w:ins>
            <w:r w:rsidRPr="00AF518F">
              <w:rPr>
                <w:rFonts w:ascii="Arial" w:hAnsi="Arial" w:cs="Arial"/>
                <w:sz w:val="22"/>
                <w:szCs w:val="22"/>
                <w:lang w:val="en-US"/>
              </w:rPr>
              <w:t xml:space="preserve"> </w:t>
            </w:r>
            <w:r w:rsidRPr="00AF518F">
              <w:rPr>
                <w:rFonts w:ascii="Arial" w:hAnsi="Arial" w:cs="Arial"/>
                <w:b/>
                <w:sz w:val="22"/>
                <w:szCs w:val="22"/>
                <w:lang w:val="en-US"/>
              </w:rPr>
              <w:t>(T/F)</w:t>
            </w:r>
          </w:p>
          <w:p w:rsidR="00904DCE" w:rsidRPr="00AF518F" w:rsidRDefault="00904DCE" w:rsidP="001B058C">
            <w:pPr>
              <w:pStyle w:val="ListParagraph"/>
              <w:widowControl w:val="0"/>
              <w:numPr>
                <w:ilvl w:val="0"/>
                <w:numId w:val="32"/>
              </w:numPr>
              <w:autoSpaceDE w:val="0"/>
              <w:autoSpaceDN w:val="0"/>
              <w:adjustRightInd w:val="0"/>
              <w:rPr>
                <w:rFonts w:ascii="Arial" w:hAnsi="Arial" w:cs="Arial"/>
                <w:b/>
                <w:sz w:val="22"/>
                <w:szCs w:val="22"/>
                <w:lang w:val="en-US"/>
              </w:rPr>
            </w:pPr>
            <w:r w:rsidRPr="00AF518F">
              <w:rPr>
                <w:rFonts w:ascii="Arial" w:hAnsi="Arial" w:cs="Arial"/>
                <w:sz w:val="22"/>
                <w:szCs w:val="22"/>
                <w:lang w:val="en-US"/>
              </w:rPr>
              <w:t xml:space="preserve">CEDAW establishes the UN Committee on the Elimination of Discrimination against Women to monitor progress by state parties </w:t>
            </w:r>
            <w:proofErr w:type="spellStart"/>
            <w:ins w:id="272" w:author="Terada Saori" w:date="2013-04-03T14:27:00Z">
              <w:r w:rsidR="00C47542">
                <w:rPr>
                  <w:rFonts w:ascii="Arial" w:hAnsi="Arial" w:cs="Arial"/>
                  <w:sz w:val="22"/>
                  <w:szCs w:val="22"/>
                  <w:lang w:val="en-US"/>
                </w:rPr>
                <w:t>whp</w:t>
              </w:r>
              <w:proofErr w:type="spellEnd"/>
              <w:r w:rsidR="00C47542">
                <w:rPr>
                  <w:rFonts w:ascii="Arial" w:hAnsi="Arial" w:cs="Arial"/>
                  <w:sz w:val="22"/>
                  <w:szCs w:val="22"/>
                  <w:lang w:val="en-US"/>
                </w:rPr>
                <w:t xml:space="preserve"> </w:t>
              </w:r>
              <w:r w:rsidR="00C47542" w:rsidRPr="00AF518F">
                <w:rPr>
                  <w:rFonts w:ascii="Arial" w:hAnsi="Arial" w:cs="Arial"/>
                  <w:sz w:val="22"/>
                  <w:szCs w:val="22"/>
                  <w:lang w:val="en-US"/>
                </w:rPr>
                <w:t>are obliged to submit periodic reports on implementation</w:t>
              </w:r>
              <w:r w:rsidR="00C47542" w:rsidRPr="00AF518F">
                <w:rPr>
                  <w:rFonts w:ascii="Arial" w:hAnsi="Arial" w:cs="Arial"/>
                  <w:b/>
                  <w:sz w:val="22"/>
                  <w:szCs w:val="22"/>
                  <w:lang w:val="en-US"/>
                </w:rPr>
                <w:t xml:space="preserve"> </w:t>
              </w:r>
            </w:ins>
            <w:r w:rsidRPr="00AF518F">
              <w:rPr>
                <w:rFonts w:ascii="Arial" w:hAnsi="Arial" w:cs="Arial"/>
                <w:b/>
                <w:sz w:val="22"/>
                <w:szCs w:val="22"/>
                <w:lang w:val="en-US"/>
              </w:rPr>
              <w:t>(T/F)</w:t>
            </w:r>
          </w:p>
          <w:p w:rsidR="00904DCE" w:rsidRPr="00AF518F" w:rsidRDefault="00C47542" w:rsidP="001B058C">
            <w:pPr>
              <w:pStyle w:val="ListParagraph"/>
              <w:widowControl w:val="0"/>
              <w:numPr>
                <w:ilvl w:val="0"/>
                <w:numId w:val="32"/>
              </w:numPr>
              <w:autoSpaceDE w:val="0"/>
              <w:autoSpaceDN w:val="0"/>
              <w:adjustRightInd w:val="0"/>
              <w:rPr>
                <w:rFonts w:ascii="Arial" w:hAnsi="Arial" w:cs="Arial"/>
                <w:sz w:val="22"/>
                <w:szCs w:val="22"/>
                <w:lang w:val="en-US"/>
              </w:rPr>
            </w:pPr>
            <w:ins w:id="273" w:author="Terada Saori" w:date="2013-04-03T14:29:00Z">
              <w:r>
                <w:rPr>
                  <w:rFonts w:ascii="Arial" w:hAnsi="Arial" w:cs="Arial"/>
                  <w:sz w:val="22"/>
                  <w:szCs w:val="22"/>
                  <w:lang w:val="en-US"/>
                </w:rPr>
                <w:t xml:space="preserve">Most </w:t>
              </w:r>
            </w:ins>
            <w:r w:rsidR="00904DCE" w:rsidRPr="00AF518F">
              <w:rPr>
                <w:rFonts w:ascii="Arial" w:hAnsi="Arial" w:cs="Arial"/>
                <w:sz w:val="22"/>
                <w:szCs w:val="22"/>
                <w:lang w:val="en-US"/>
              </w:rPr>
              <w:t xml:space="preserve">States </w:t>
            </w:r>
            <w:ins w:id="274" w:author="Terada Saori" w:date="2013-04-03T14:29:00Z">
              <w:r>
                <w:rPr>
                  <w:rFonts w:ascii="Arial" w:hAnsi="Arial" w:cs="Arial"/>
                  <w:sz w:val="22"/>
                  <w:szCs w:val="22"/>
                  <w:lang w:val="en-US"/>
                </w:rPr>
                <w:t xml:space="preserve">in the world </w:t>
              </w:r>
            </w:ins>
            <w:r w:rsidR="00904DCE" w:rsidRPr="00AF518F">
              <w:rPr>
                <w:rFonts w:ascii="Arial" w:hAnsi="Arial" w:cs="Arial"/>
                <w:sz w:val="22"/>
                <w:szCs w:val="22"/>
                <w:lang w:val="en-US"/>
              </w:rPr>
              <w:t xml:space="preserve">that have ratified CEDAW </w:t>
            </w:r>
            <w:del w:id="275" w:author="Terada Saori" w:date="2013-04-03T14:27:00Z">
              <w:r w:rsidR="00904DCE" w:rsidRPr="00AF518F" w:rsidDel="00C47542">
                <w:rPr>
                  <w:rFonts w:ascii="Arial" w:hAnsi="Arial" w:cs="Arial"/>
                  <w:sz w:val="22"/>
                  <w:szCs w:val="22"/>
                  <w:lang w:val="en-US"/>
                </w:rPr>
                <w:delText xml:space="preserve">are obliged to submit periodic reports on implementation </w:delText>
              </w:r>
            </w:del>
            <w:r w:rsidR="00904DCE" w:rsidRPr="00AF518F">
              <w:rPr>
                <w:rFonts w:ascii="Arial" w:hAnsi="Arial" w:cs="Arial"/>
                <w:b/>
                <w:sz w:val="22"/>
                <w:szCs w:val="22"/>
                <w:lang w:val="en-US"/>
              </w:rPr>
              <w:t>(T/F)</w:t>
            </w:r>
          </w:p>
          <w:p w:rsidR="00904DCE" w:rsidRPr="00AF518F" w:rsidRDefault="00904DCE" w:rsidP="001B058C">
            <w:pPr>
              <w:pStyle w:val="ListParagraph"/>
              <w:widowControl w:val="0"/>
              <w:numPr>
                <w:ilvl w:val="0"/>
                <w:numId w:val="32"/>
              </w:numPr>
              <w:autoSpaceDE w:val="0"/>
              <w:autoSpaceDN w:val="0"/>
              <w:adjustRightInd w:val="0"/>
              <w:rPr>
                <w:rFonts w:ascii="Arial" w:hAnsi="Arial" w:cs="Arial"/>
                <w:sz w:val="22"/>
                <w:szCs w:val="22"/>
                <w:lang w:val="en-US"/>
              </w:rPr>
            </w:pPr>
            <w:del w:id="276" w:author="Terada Saori" w:date="2013-04-03T14:41:00Z">
              <w:r w:rsidRPr="00AF518F" w:rsidDel="00096636">
                <w:rPr>
                  <w:rFonts w:ascii="Arial" w:hAnsi="Arial" w:cs="Arial"/>
                  <w:sz w:val="22"/>
                  <w:szCs w:val="22"/>
                  <w:lang w:val="en-US"/>
                </w:rPr>
                <w:delText>CEDAW is amenable for use by non-state parties</w:delText>
              </w:r>
            </w:del>
            <w:ins w:id="277" w:author="Terada Saori" w:date="2013-04-03T14:41:00Z">
              <w:r w:rsidR="00096636">
                <w:rPr>
                  <w:rFonts w:ascii="Arial" w:hAnsi="Arial" w:cs="Arial"/>
                  <w:sz w:val="22"/>
                  <w:szCs w:val="22"/>
                  <w:lang w:val="en-US"/>
                </w:rPr>
                <w:t>Individuals cannot take any action to claim a violation of their rights under the CEDAW</w:t>
              </w:r>
            </w:ins>
            <w:r w:rsidRPr="00AF518F">
              <w:rPr>
                <w:rFonts w:ascii="Arial" w:hAnsi="Arial" w:cs="Arial"/>
                <w:sz w:val="22"/>
                <w:szCs w:val="22"/>
                <w:lang w:val="en-US"/>
              </w:rPr>
              <w:t xml:space="preserve"> </w:t>
            </w:r>
            <w:r w:rsidRPr="00AF518F">
              <w:rPr>
                <w:rFonts w:ascii="Arial" w:hAnsi="Arial" w:cs="Arial"/>
                <w:b/>
                <w:sz w:val="22"/>
                <w:szCs w:val="22"/>
                <w:lang w:val="en-US"/>
              </w:rPr>
              <w:t>(T/F)</w:t>
            </w:r>
          </w:p>
          <w:p w:rsidR="00904DCE" w:rsidRPr="00AF518F" w:rsidRDefault="00904DCE" w:rsidP="001B058C">
            <w:pPr>
              <w:widowControl w:val="0"/>
              <w:autoSpaceDE w:val="0"/>
              <w:autoSpaceDN w:val="0"/>
              <w:adjustRightInd w:val="0"/>
              <w:contextualSpacing/>
              <w:rPr>
                <w:rFonts w:ascii="Arial" w:hAnsi="Arial" w:cs="Arial"/>
                <w:sz w:val="22"/>
                <w:szCs w:val="22"/>
                <w:lang w:val="en-US"/>
              </w:rPr>
            </w:pPr>
          </w:p>
          <w:p w:rsidR="00904DCE" w:rsidRPr="00AF518F" w:rsidRDefault="00904DCE" w:rsidP="001B058C">
            <w:pPr>
              <w:widowControl w:val="0"/>
              <w:autoSpaceDE w:val="0"/>
              <w:autoSpaceDN w:val="0"/>
              <w:adjustRightInd w:val="0"/>
              <w:contextualSpacing/>
              <w:rPr>
                <w:rFonts w:ascii="Arial" w:hAnsi="Arial" w:cs="Arial"/>
                <w:sz w:val="22"/>
                <w:szCs w:val="22"/>
                <w:lang w:val="en-US"/>
              </w:rPr>
            </w:pPr>
            <w:r w:rsidRPr="00AF518F">
              <w:rPr>
                <w:rFonts w:ascii="Arial" w:hAnsi="Arial" w:cs="Arial"/>
                <w:sz w:val="22"/>
                <w:szCs w:val="22"/>
                <w:lang w:val="en-US"/>
              </w:rPr>
              <w:t>Solutions:</w:t>
            </w:r>
          </w:p>
          <w:p w:rsidR="00904DCE" w:rsidRPr="00AF518F" w:rsidRDefault="00904DCE" w:rsidP="00C47542">
            <w:pPr>
              <w:pStyle w:val="ListParagraph"/>
              <w:widowControl w:val="0"/>
              <w:numPr>
                <w:ilvl w:val="0"/>
                <w:numId w:val="34"/>
              </w:numPr>
              <w:autoSpaceDE w:val="0"/>
              <w:autoSpaceDN w:val="0"/>
              <w:adjustRightInd w:val="0"/>
              <w:rPr>
                <w:rFonts w:ascii="Arial" w:hAnsi="Arial" w:cs="Arial"/>
                <w:sz w:val="22"/>
                <w:szCs w:val="22"/>
                <w:lang w:val="en-US"/>
              </w:rPr>
            </w:pPr>
            <w:r w:rsidRPr="00AF518F">
              <w:rPr>
                <w:rFonts w:ascii="Arial" w:hAnsi="Arial" w:cs="Arial"/>
                <w:b/>
                <w:sz w:val="22"/>
                <w:szCs w:val="22"/>
                <w:lang w:val="en-US"/>
              </w:rPr>
              <w:t>True.</w:t>
            </w:r>
            <w:r w:rsidRPr="00AF518F">
              <w:rPr>
                <w:rFonts w:ascii="Arial" w:hAnsi="Arial" w:cs="Arial"/>
                <w:sz w:val="22"/>
                <w:szCs w:val="22"/>
                <w:lang w:val="en-US"/>
              </w:rPr>
              <w:t xml:space="preserve"> </w:t>
            </w:r>
            <w:ins w:id="278" w:author="Terada Saori" w:date="2013-04-03T14:25:00Z">
              <w:r w:rsidR="00C47542">
                <w:rPr>
                  <w:rFonts w:ascii="Arial" w:hAnsi="Arial" w:cs="Arial"/>
                  <w:sz w:val="22"/>
                  <w:szCs w:val="22"/>
                  <w:lang w:val="en-US"/>
                </w:rPr>
                <w:t>T</w:t>
              </w:r>
              <w:r w:rsidR="00C47542" w:rsidRPr="00C47542">
                <w:rPr>
                  <w:rFonts w:ascii="Arial" w:hAnsi="Arial" w:cs="Arial"/>
                  <w:sz w:val="22"/>
                  <w:szCs w:val="22"/>
                  <w:lang w:val="en-US"/>
                </w:rPr>
                <w:t>he International Covenant on Ci</w:t>
              </w:r>
              <w:r w:rsidR="00C47542">
                <w:rPr>
                  <w:rFonts w:ascii="Arial" w:hAnsi="Arial" w:cs="Arial"/>
                  <w:sz w:val="22"/>
                  <w:szCs w:val="22"/>
                  <w:lang w:val="en-US"/>
                </w:rPr>
                <w:t>vil and Political Rights</w:t>
              </w:r>
              <w:r w:rsidR="00C47542" w:rsidRPr="00C47542">
                <w:rPr>
                  <w:rFonts w:ascii="Arial" w:hAnsi="Arial" w:cs="Arial"/>
                  <w:sz w:val="22"/>
                  <w:szCs w:val="22"/>
                  <w:lang w:val="en-US"/>
                </w:rPr>
                <w:t>, and the International Covenant on Economic, So</w:t>
              </w:r>
              <w:r w:rsidR="00C47542">
                <w:rPr>
                  <w:rFonts w:ascii="Arial" w:hAnsi="Arial" w:cs="Arial"/>
                  <w:sz w:val="22"/>
                  <w:szCs w:val="22"/>
                  <w:lang w:val="en-US"/>
                </w:rPr>
                <w:t>cial and Cultural Rights both</w:t>
              </w:r>
            </w:ins>
            <w:ins w:id="279" w:author="Terada Saori" w:date="2013-04-03T14:23:00Z">
              <w:r w:rsidR="00A73D8C" w:rsidRPr="00A73D8C">
                <w:rPr>
                  <w:rFonts w:ascii="Arial" w:hAnsi="Arial" w:cs="Arial"/>
                  <w:sz w:val="22"/>
                  <w:szCs w:val="22"/>
                  <w:lang w:val="en-US"/>
                </w:rPr>
                <w:t xml:space="preserve"> prohibit discrimination based on, inter alia, sex </w:t>
              </w:r>
            </w:ins>
            <w:ins w:id="280" w:author="Terada Saori" w:date="2013-04-03T14:25:00Z">
              <w:r w:rsidR="00C47542">
                <w:rPr>
                  <w:rFonts w:ascii="Arial" w:hAnsi="Arial" w:cs="Arial"/>
                  <w:sz w:val="22"/>
                  <w:szCs w:val="22"/>
                  <w:lang w:val="en-US"/>
                </w:rPr>
                <w:t>and restate</w:t>
              </w:r>
            </w:ins>
            <w:ins w:id="281" w:author="Terada Saori" w:date="2013-04-03T14:23:00Z">
              <w:r w:rsidR="00A73D8C" w:rsidRPr="00A73D8C">
                <w:rPr>
                  <w:rFonts w:ascii="Arial" w:hAnsi="Arial" w:cs="Arial"/>
                  <w:sz w:val="22"/>
                  <w:szCs w:val="22"/>
                  <w:lang w:val="en-US"/>
                </w:rPr>
                <w:t xml:space="preserve"> equal right of men and women to the enjoyment of all rights</w:t>
              </w:r>
            </w:ins>
            <w:ins w:id="282" w:author="Terada Saori" w:date="2013-04-03T14:26:00Z">
              <w:r w:rsidR="00C47542">
                <w:rPr>
                  <w:rFonts w:ascii="Arial" w:hAnsi="Arial" w:cs="Arial"/>
                  <w:sz w:val="22"/>
                  <w:szCs w:val="22"/>
                  <w:lang w:val="en-US"/>
                </w:rPr>
                <w:t xml:space="preserve">. However, </w:t>
              </w:r>
              <w:r w:rsidR="00C47542" w:rsidRPr="00C47542">
                <w:rPr>
                  <w:rFonts w:ascii="Arial" w:hAnsi="Arial" w:cs="Arial"/>
                  <w:sz w:val="22"/>
                  <w:szCs w:val="22"/>
                  <w:lang w:val="en-US"/>
                </w:rPr>
                <w:t>separate instruments specifically aimed at the protection of women’s rights were considered necessary because the mere fact of their "humanity" has not been sufficient to guarantee women the p</w:t>
              </w:r>
              <w:r w:rsidR="00C47542">
                <w:rPr>
                  <w:rFonts w:ascii="Arial" w:hAnsi="Arial" w:cs="Arial"/>
                  <w:sz w:val="22"/>
                  <w:szCs w:val="22"/>
                  <w:lang w:val="en-US"/>
                </w:rPr>
                <w:t>rotection of their rights</w:t>
              </w:r>
            </w:ins>
            <w:ins w:id="283" w:author="Terada Saori" w:date="2013-04-03T14:23:00Z">
              <w:r w:rsidR="00A73D8C" w:rsidRPr="00A73D8C">
                <w:rPr>
                  <w:rFonts w:ascii="Arial" w:hAnsi="Arial" w:cs="Arial"/>
                  <w:sz w:val="22"/>
                  <w:szCs w:val="22"/>
                  <w:lang w:val="en-US"/>
                </w:rPr>
                <w:t>.</w:t>
              </w:r>
            </w:ins>
            <w:ins w:id="284" w:author="Terada Saori" w:date="2013-04-03T14:26:00Z">
              <w:r w:rsidR="00C47542">
                <w:t xml:space="preserve"> </w:t>
              </w:r>
              <w:r w:rsidR="00C47542" w:rsidRPr="00C47542">
                <w:rPr>
                  <w:rFonts w:ascii="Arial" w:hAnsi="Arial" w:cs="Arial"/>
                  <w:sz w:val="22"/>
                  <w:szCs w:val="22"/>
                  <w:lang w:val="en-US"/>
                </w:rPr>
                <w:t xml:space="preserve">The preamble to CEDAW explains that, despite the existence of other instruments, women still do not have equal rights with men. </w:t>
              </w:r>
            </w:ins>
            <w:del w:id="285" w:author="Terada Saori" w:date="2013-04-03T14:23:00Z">
              <w:r w:rsidRPr="00AF518F" w:rsidDel="00A73D8C">
                <w:rPr>
                  <w:rFonts w:ascii="Arial" w:hAnsi="Arial" w:cs="Arial"/>
                  <w:sz w:val="22"/>
                  <w:szCs w:val="22"/>
                  <w:lang w:val="en-US"/>
                </w:rPr>
                <w:delText>Discrimination against women was defined by CEDAW as “</w:delText>
              </w:r>
              <w:r w:rsidRPr="00AF518F" w:rsidDel="00A73D8C">
                <w:rPr>
                  <w:rFonts w:ascii="Arial" w:hAnsi="Arial" w:cs="Arial"/>
                  <w:i/>
                  <w:sz w:val="22"/>
                  <w:szCs w:val="22"/>
                  <w:lang w:val="en-US"/>
                </w:rPr>
                <w:delText>any distinction, exclusion or restriction made on the basis of sex which has the effect or purpose of impairing or nullifying the recognition, enjoyment or exercise by women, irrespective of their marital status, on a basis of equality of men and women, of human rights and fundamental freedoms in the political, economic, social, cultural, civil or any other field”</w:delText>
              </w:r>
              <w:r w:rsidRPr="00AF518F" w:rsidDel="00A73D8C">
                <w:rPr>
                  <w:rFonts w:ascii="Arial" w:hAnsi="Arial" w:cs="Arial"/>
                  <w:sz w:val="22"/>
                  <w:szCs w:val="22"/>
                  <w:lang w:val="en-US"/>
                </w:rPr>
                <w:delText xml:space="preserve"> (art. 1).</w:delText>
              </w:r>
            </w:del>
          </w:p>
          <w:p w:rsidR="00A73D8C" w:rsidRPr="00A73D8C" w:rsidRDefault="00A73D8C" w:rsidP="002C4B0A">
            <w:pPr>
              <w:pStyle w:val="ListParagraph"/>
              <w:widowControl w:val="0"/>
              <w:numPr>
                <w:ilvl w:val="0"/>
                <w:numId w:val="34"/>
              </w:numPr>
              <w:autoSpaceDE w:val="0"/>
              <w:autoSpaceDN w:val="0"/>
              <w:adjustRightInd w:val="0"/>
              <w:rPr>
                <w:ins w:id="286" w:author="Terada Saori" w:date="2013-04-03T14:16:00Z"/>
                <w:rFonts w:ascii="Arial" w:hAnsi="Arial" w:cs="Arial"/>
                <w:sz w:val="22"/>
                <w:szCs w:val="22"/>
                <w:lang w:val="en-US"/>
                <w:rPrChange w:id="287" w:author="Terada Saori" w:date="2013-04-03T14:16:00Z">
                  <w:rPr>
                    <w:ins w:id="288" w:author="Terada Saori" w:date="2013-04-03T14:16:00Z"/>
                    <w:rFonts w:ascii="Arial" w:hAnsi="Arial" w:cs="Arial"/>
                    <w:b/>
                    <w:sz w:val="22"/>
                    <w:szCs w:val="22"/>
                    <w:lang w:val="en-US"/>
                  </w:rPr>
                </w:rPrChange>
              </w:rPr>
            </w:pPr>
            <w:ins w:id="289" w:author="Terada Saori" w:date="2013-04-03T14:16:00Z">
              <w:r>
                <w:rPr>
                  <w:rFonts w:ascii="Arial" w:hAnsi="Arial" w:cs="Arial"/>
                  <w:b/>
                  <w:sz w:val="22"/>
                  <w:szCs w:val="22"/>
                  <w:lang w:val="en-US"/>
                </w:rPr>
                <w:lastRenderedPageBreak/>
                <w:t>False.</w:t>
              </w:r>
              <w:r w:rsidRPr="006C5640">
                <w:rPr>
                  <w:rFonts w:ascii="Arial" w:hAnsi="Arial" w:cs="Arial"/>
                  <w:sz w:val="22"/>
                  <w:szCs w:val="22"/>
                  <w:lang w:val="en-US"/>
                </w:rPr>
                <w:t xml:space="preserve"> </w:t>
              </w:r>
              <w:r>
                <w:rPr>
                  <w:rFonts w:ascii="Arial" w:hAnsi="Arial" w:cs="Arial"/>
                  <w:sz w:val="22"/>
                  <w:szCs w:val="22"/>
                  <w:lang w:val="en-US"/>
                </w:rPr>
                <w:t>CEDAW</w:t>
              </w:r>
            </w:ins>
            <w:ins w:id="290" w:author="Terada Saori" w:date="2013-04-03T14:19:00Z">
              <w:r>
                <w:rPr>
                  <w:rFonts w:ascii="Arial" w:hAnsi="Arial" w:cs="Arial"/>
                  <w:sz w:val="22"/>
                  <w:szCs w:val="22"/>
                  <w:lang w:val="en-US"/>
                </w:rPr>
                <w:t>’s substantive equality approach</w:t>
              </w:r>
            </w:ins>
            <w:ins w:id="291" w:author="Terada Saori" w:date="2013-04-03T14:16:00Z">
              <w:r>
                <w:rPr>
                  <w:rFonts w:ascii="Arial" w:hAnsi="Arial" w:cs="Arial"/>
                  <w:sz w:val="22"/>
                  <w:szCs w:val="22"/>
                  <w:lang w:val="en-US"/>
                </w:rPr>
                <w:t xml:space="preserve"> foresees</w:t>
              </w:r>
            </w:ins>
            <w:ins w:id="292" w:author="Terada Saori" w:date="2013-04-03T14:19:00Z">
              <w:r>
                <w:rPr>
                  <w:rFonts w:ascii="Arial" w:hAnsi="Arial" w:cs="Arial"/>
                  <w:sz w:val="22"/>
                  <w:szCs w:val="22"/>
                  <w:lang w:val="en-US"/>
                </w:rPr>
                <w:t xml:space="preserve"> on the one hand, the prohibition of discrimination against women in private and public sphere, on the other hand</w:t>
              </w:r>
            </w:ins>
            <w:ins w:id="293" w:author="Terada Saori" w:date="2013-04-03T14:16:00Z">
              <w:r>
                <w:rPr>
                  <w:rFonts w:ascii="Arial" w:hAnsi="Arial" w:cs="Arial"/>
                  <w:sz w:val="22"/>
                  <w:szCs w:val="22"/>
                  <w:lang w:val="en-US"/>
                </w:rPr>
                <w:t xml:space="preserve"> temporary and permanent special measures </w:t>
              </w:r>
            </w:ins>
            <w:ins w:id="294" w:author="Terada Saori" w:date="2013-04-03T14:20:00Z">
              <w:r>
                <w:rPr>
                  <w:rFonts w:ascii="Arial" w:hAnsi="Arial" w:cs="Arial"/>
                  <w:sz w:val="22"/>
                  <w:szCs w:val="22"/>
                  <w:lang w:val="en-US"/>
                </w:rPr>
                <w:t>t</w:t>
              </w:r>
            </w:ins>
            <w:ins w:id="295" w:author="Terada Saori" w:date="2013-04-03T14:16:00Z">
              <w:r w:rsidRPr="006C5640">
                <w:rPr>
                  <w:rFonts w:ascii="Arial" w:hAnsi="Arial" w:cs="Arial"/>
                  <w:sz w:val="22"/>
                  <w:szCs w:val="22"/>
                  <w:lang w:val="en-US"/>
                </w:rPr>
                <w:t xml:space="preserve">o accelerate </w:t>
              </w:r>
            </w:ins>
            <w:ins w:id="296" w:author="Terada Saori" w:date="2013-04-03T14:20:00Z">
              <w:r>
                <w:rPr>
                  <w:rFonts w:ascii="Arial" w:hAnsi="Arial" w:cs="Arial"/>
                  <w:sz w:val="22"/>
                  <w:szCs w:val="22"/>
                  <w:lang w:val="en-US"/>
                </w:rPr>
                <w:t xml:space="preserve">gender </w:t>
              </w:r>
            </w:ins>
            <w:ins w:id="297" w:author="Terada Saori" w:date="2013-04-03T14:16:00Z">
              <w:r>
                <w:rPr>
                  <w:rFonts w:ascii="Arial" w:hAnsi="Arial" w:cs="Arial"/>
                  <w:sz w:val="22"/>
                  <w:szCs w:val="22"/>
                  <w:lang w:val="en-US"/>
                </w:rPr>
                <w:t>equality in all spheres of life</w:t>
              </w:r>
            </w:ins>
            <w:ins w:id="298" w:author="Terada Saori" w:date="2013-04-03T14:20:00Z">
              <w:r>
                <w:rPr>
                  <w:rFonts w:ascii="Arial" w:hAnsi="Arial" w:cs="Arial"/>
                  <w:sz w:val="22"/>
                  <w:szCs w:val="22"/>
                  <w:lang w:val="en-US"/>
                </w:rPr>
                <w:t>. For example,</w:t>
              </w:r>
            </w:ins>
            <w:ins w:id="299" w:author="Terada Saori" w:date="2013-04-03T14:16:00Z">
              <w:r w:rsidRPr="006C5640">
                <w:rPr>
                  <w:rFonts w:ascii="Arial" w:hAnsi="Arial" w:cs="Arial"/>
                  <w:sz w:val="22"/>
                  <w:szCs w:val="22"/>
                  <w:lang w:val="en-US"/>
                </w:rPr>
                <w:t xml:space="preserve"> States are permitted to use temporary special measures for as long as inequalities continue to exist</w:t>
              </w:r>
            </w:ins>
            <w:ins w:id="300" w:author="Terada Saori" w:date="2013-04-03T14:20:00Z">
              <w:r>
                <w:rPr>
                  <w:rFonts w:ascii="Arial" w:hAnsi="Arial" w:cs="Arial"/>
                  <w:sz w:val="22"/>
                  <w:szCs w:val="22"/>
                  <w:lang w:val="en-US"/>
                </w:rPr>
                <w:t xml:space="preserve"> (</w:t>
              </w:r>
              <w:proofErr w:type="spellStart"/>
              <w:r>
                <w:rPr>
                  <w:rFonts w:ascii="Arial" w:hAnsi="Arial" w:cs="Arial"/>
                  <w:sz w:val="22"/>
                  <w:szCs w:val="22"/>
                  <w:lang w:val="en-US"/>
                </w:rPr>
                <w:t>e.g</w:t>
              </w:r>
              <w:proofErr w:type="spellEnd"/>
              <w:r>
                <w:rPr>
                  <w:rFonts w:ascii="Arial" w:hAnsi="Arial" w:cs="Arial"/>
                  <w:sz w:val="22"/>
                  <w:szCs w:val="22"/>
                  <w:lang w:val="en-US"/>
                </w:rPr>
                <w:t xml:space="preserve"> quotas in parliaments) as well as permanent measures taking into account women</w:t>
              </w:r>
            </w:ins>
            <w:ins w:id="301" w:author="Terada Saori" w:date="2013-04-03T14:21:00Z">
              <w:r>
                <w:rPr>
                  <w:rFonts w:ascii="Arial" w:hAnsi="Arial" w:cs="Arial"/>
                  <w:sz w:val="22"/>
                  <w:szCs w:val="22"/>
                  <w:lang w:val="en-US"/>
                </w:rPr>
                <w:t>’s special needs (e.g. protection of maternity and access to reproductive health services)</w:t>
              </w:r>
            </w:ins>
            <w:ins w:id="302" w:author="Terada Saori" w:date="2013-04-03T14:16:00Z">
              <w:r w:rsidRPr="006C5640">
                <w:rPr>
                  <w:rFonts w:ascii="Arial" w:hAnsi="Arial" w:cs="Arial"/>
                  <w:sz w:val="22"/>
                  <w:szCs w:val="22"/>
                  <w:lang w:val="en-US"/>
                </w:rPr>
                <w:t>.</w:t>
              </w:r>
            </w:ins>
          </w:p>
          <w:p w:rsidR="00904DCE" w:rsidRPr="00AF518F" w:rsidDel="00A73D8C" w:rsidRDefault="00904DCE" w:rsidP="001B058C">
            <w:pPr>
              <w:pStyle w:val="ListParagraph"/>
              <w:widowControl w:val="0"/>
              <w:numPr>
                <w:ilvl w:val="0"/>
                <w:numId w:val="34"/>
              </w:numPr>
              <w:autoSpaceDE w:val="0"/>
              <w:autoSpaceDN w:val="0"/>
              <w:adjustRightInd w:val="0"/>
              <w:rPr>
                <w:del w:id="303" w:author="Terada Saori" w:date="2013-04-03T14:16:00Z"/>
                <w:rFonts w:ascii="Arial" w:hAnsi="Arial" w:cs="Arial"/>
                <w:sz w:val="22"/>
                <w:szCs w:val="22"/>
                <w:lang w:val="en-US"/>
              </w:rPr>
            </w:pPr>
            <w:del w:id="304" w:author="Terada Saori" w:date="2013-04-03T14:16:00Z">
              <w:r w:rsidRPr="00AF518F" w:rsidDel="00A73D8C">
                <w:rPr>
                  <w:rFonts w:ascii="Arial" w:hAnsi="Arial" w:cs="Arial"/>
                  <w:b/>
                  <w:sz w:val="22"/>
                  <w:szCs w:val="22"/>
                  <w:lang w:val="en-US"/>
                </w:rPr>
                <w:delText>True.</w:delText>
              </w:r>
              <w:r w:rsidRPr="00AF518F" w:rsidDel="00A73D8C">
                <w:rPr>
                  <w:rFonts w:ascii="Arial" w:hAnsi="Arial" w:cs="Arial"/>
                  <w:sz w:val="22"/>
                  <w:szCs w:val="22"/>
                  <w:lang w:val="en-US"/>
                </w:rPr>
                <w:delText xml:space="preserve"> CEDAW established that there must be a more positive definition of responsibilities that applies appropriate rights standards to all.</w:delText>
              </w:r>
            </w:del>
          </w:p>
          <w:p w:rsidR="00904DCE" w:rsidRPr="00AF518F" w:rsidDel="00C47542" w:rsidRDefault="00904DCE" w:rsidP="002C4B0A">
            <w:pPr>
              <w:pStyle w:val="ListParagraph"/>
              <w:widowControl w:val="0"/>
              <w:numPr>
                <w:ilvl w:val="0"/>
                <w:numId w:val="34"/>
              </w:numPr>
              <w:autoSpaceDE w:val="0"/>
              <w:autoSpaceDN w:val="0"/>
              <w:adjustRightInd w:val="0"/>
              <w:rPr>
                <w:del w:id="305" w:author="Terada Saori" w:date="2013-04-03T14:28:00Z"/>
                <w:rFonts w:ascii="Arial" w:hAnsi="Arial" w:cs="Arial"/>
                <w:sz w:val="22"/>
                <w:szCs w:val="22"/>
                <w:lang w:val="en-US"/>
              </w:rPr>
            </w:pPr>
            <w:r w:rsidRPr="00AF518F">
              <w:rPr>
                <w:rFonts w:ascii="Arial" w:hAnsi="Arial" w:cs="Arial"/>
                <w:b/>
                <w:sz w:val="22"/>
                <w:szCs w:val="22"/>
                <w:lang w:val="en-US"/>
              </w:rPr>
              <w:t xml:space="preserve">True. </w:t>
            </w:r>
            <w:r w:rsidRPr="00AF518F">
              <w:rPr>
                <w:rFonts w:ascii="Arial" w:hAnsi="Arial" w:cs="Arial"/>
                <w:sz w:val="22"/>
                <w:szCs w:val="22"/>
                <w:lang w:val="en-US"/>
              </w:rPr>
              <w:t>The United Nations Committee on the Elimination of Discrimination against Women (CEDAW), an expert body established in 1982, is composed of 23 experts on women's issues from around the world.</w:t>
            </w:r>
            <w:ins w:id="306" w:author="Terada Saori" w:date="2013-04-03T14:28:00Z">
              <w:r w:rsidR="00C47542">
                <w:rPr>
                  <w:rFonts w:ascii="Arial" w:hAnsi="Arial" w:cs="Arial"/>
                  <w:sz w:val="22"/>
                  <w:szCs w:val="22"/>
                  <w:lang w:val="en-US"/>
                </w:rPr>
                <w:t xml:space="preserve"> </w:t>
              </w:r>
            </w:ins>
          </w:p>
          <w:p w:rsidR="00904DCE" w:rsidRPr="00C47542" w:rsidRDefault="00904DCE" w:rsidP="00C47542">
            <w:pPr>
              <w:pStyle w:val="ListParagraph"/>
              <w:widowControl w:val="0"/>
              <w:numPr>
                <w:ilvl w:val="0"/>
                <w:numId w:val="34"/>
              </w:numPr>
              <w:autoSpaceDE w:val="0"/>
              <w:autoSpaceDN w:val="0"/>
              <w:adjustRightInd w:val="0"/>
              <w:rPr>
                <w:rFonts w:ascii="Arial" w:hAnsi="Arial" w:cs="Arial"/>
                <w:sz w:val="22"/>
                <w:szCs w:val="22"/>
                <w:lang w:val="en-US"/>
                <w:rPrChange w:id="307" w:author="Terada Saori" w:date="2013-04-03T14:28:00Z">
                  <w:rPr>
                    <w:lang w:val="en-US"/>
                  </w:rPr>
                </w:rPrChange>
              </w:rPr>
            </w:pPr>
            <w:del w:id="308" w:author="Terada Saori" w:date="2013-04-03T14:28:00Z">
              <w:r w:rsidRPr="00C47542" w:rsidDel="00C47542">
                <w:rPr>
                  <w:rFonts w:ascii="Arial" w:hAnsi="Arial" w:cs="Arial"/>
                  <w:b/>
                  <w:sz w:val="22"/>
                  <w:szCs w:val="22"/>
                  <w:lang w:val="en-US"/>
                  <w:rPrChange w:id="309" w:author="Terada Saori" w:date="2013-04-03T14:28:00Z">
                    <w:rPr>
                      <w:b/>
                      <w:lang w:val="en-US"/>
                    </w:rPr>
                  </w:rPrChange>
                </w:rPr>
                <w:delText>True.</w:delText>
              </w:r>
              <w:r w:rsidRPr="00C47542" w:rsidDel="00C47542">
                <w:rPr>
                  <w:rFonts w:ascii="Arial" w:hAnsi="Arial" w:cs="Arial"/>
                  <w:sz w:val="22"/>
                  <w:szCs w:val="22"/>
                  <w:lang w:val="en-US"/>
                  <w:rPrChange w:id="310" w:author="Terada Saori" w:date="2013-04-03T14:28:00Z">
                    <w:rPr>
                      <w:lang w:val="en-US"/>
                    </w:rPr>
                  </w:rPrChange>
                </w:rPr>
                <w:delText xml:space="preserve"> </w:delText>
              </w:r>
            </w:del>
            <w:ins w:id="311" w:author="Terada Saori" w:date="2013-04-03T14:14:00Z">
              <w:r w:rsidR="00A73D8C" w:rsidRPr="00C47542">
                <w:rPr>
                  <w:rFonts w:ascii="Arial" w:hAnsi="Arial" w:cs="Arial"/>
                  <w:sz w:val="22"/>
                  <w:szCs w:val="22"/>
                  <w:lang w:val="en-US"/>
                  <w:rPrChange w:id="312" w:author="Terada Saori" w:date="2013-04-03T14:28:00Z">
                    <w:rPr>
                      <w:lang w:val="en-US"/>
                    </w:rPr>
                  </w:rPrChange>
                </w:rPr>
                <w:t xml:space="preserve">By ratifying the Convention, States commit themselves to implement its standards at the national level. They undertake to put in place a series of measures to end discrimination against women in all forms. They have the obligation to submit national reports </w:t>
              </w:r>
            </w:ins>
            <w:ins w:id="313" w:author="Terada Saori" w:date="2013-04-03T14:28:00Z">
              <w:r w:rsidR="00C47542">
                <w:rPr>
                  <w:rFonts w:ascii="Arial" w:hAnsi="Arial" w:cs="Arial"/>
                  <w:sz w:val="22"/>
                  <w:szCs w:val="22"/>
                  <w:lang w:val="en-US"/>
                </w:rPr>
                <w:t xml:space="preserve">every four years </w:t>
              </w:r>
            </w:ins>
            <w:ins w:id="314" w:author="Terada Saori" w:date="2013-04-03T14:14:00Z">
              <w:r w:rsidR="00A73D8C" w:rsidRPr="00C47542">
                <w:rPr>
                  <w:rFonts w:ascii="Arial" w:hAnsi="Arial" w:cs="Arial"/>
                  <w:sz w:val="22"/>
                  <w:szCs w:val="22"/>
                  <w:lang w:val="en-US"/>
                  <w:rPrChange w:id="315" w:author="Terada Saori" w:date="2013-04-03T14:28:00Z">
                    <w:rPr>
                      <w:lang w:val="en-US"/>
                    </w:rPr>
                  </w:rPrChange>
                </w:rPr>
                <w:t>to the Committee on progress made in implementing the Convention</w:t>
              </w:r>
            </w:ins>
            <w:ins w:id="316" w:author="Terada Saori" w:date="2013-04-03T14:28:00Z">
              <w:r w:rsidR="00C47542">
                <w:rPr>
                  <w:rFonts w:ascii="Arial" w:hAnsi="Arial" w:cs="Arial"/>
                  <w:sz w:val="22"/>
                  <w:szCs w:val="22"/>
                  <w:lang w:val="en-US"/>
                </w:rPr>
                <w:t xml:space="preserve">. </w:t>
              </w:r>
            </w:ins>
            <w:del w:id="317" w:author="Terada Saori" w:date="2013-04-03T14:28:00Z">
              <w:r w:rsidRPr="00C47542" w:rsidDel="00C47542">
                <w:rPr>
                  <w:rFonts w:ascii="Arial" w:hAnsi="Arial" w:cs="Arial"/>
                  <w:sz w:val="22"/>
                  <w:szCs w:val="22"/>
                  <w:lang w:val="en-US"/>
                  <w:rPrChange w:id="318" w:author="Terada Saori" w:date="2013-04-03T14:28:00Z">
                    <w:rPr>
                      <w:lang w:val="en-US"/>
                    </w:rPr>
                  </w:rPrChange>
                </w:rPr>
                <w:delText xml:space="preserve">States must submit periodic reports one year after ratifying CEDAW and every four years thereafter. </w:delText>
              </w:r>
            </w:del>
            <w:r w:rsidRPr="00C47542">
              <w:rPr>
                <w:rFonts w:ascii="Arial" w:hAnsi="Arial" w:cs="Arial"/>
                <w:sz w:val="22"/>
                <w:szCs w:val="22"/>
                <w:lang w:val="en-US"/>
                <w:rPrChange w:id="319" w:author="Terada Saori" w:date="2013-04-03T14:28:00Z">
                  <w:rPr>
                    <w:lang w:val="en-US"/>
                  </w:rPr>
                </w:rPrChange>
              </w:rPr>
              <w:t>The Committee on Elimination of Discrimination against Women reviews these reports as well as information from NGOs in order to formulate suggestions and recommendations for future action.</w:t>
            </w:r>
          </w:p>
          <w:p w:rsidR="00C47542" w:rsidRPr="00096636" w:rsidRDefault="00C47542">
            <w:pPr>
              <w:pStyle w:val="ListParagraph"/>
              <w:numPr>
                <w:ilvl w:val="0"/>
                <w:numId w:val="34"/>
              </w:numPr>
              <w:autoSpaceDE w:val="0"/>
              <w:autoSpaceDN w:val="0"/>
              <w:adjustRightInd w:val="0"/>
              <w:rPr>
                <w:ins w:id="320" w:author="Terada Saori" w:date="2013-04-03T14:30:00Z"/>
                <w:rFonts w:ascii="Arial" w:hAnsi="Arial" w:cs="Arial"/>
                <w:sz w:val="22"/>
                <w:szCs w:val="22"/>
                <w:lang w:val="en-US"/>
                <w:rPrChange w:id="321" w:author="Terada Saori" w:date="2013-04-03T14:42:00Z">
                  <w:rPr>
                    <w:ins w:id="322" w:author="Terada Saori" w:date="2013-04-03T14:30:00Z"/>
                    <w:lang w:val="en-US"/>
                  </w:rPr>
                </w:rPrChange>
              </w:rPr>
              <w:pPrChange w:id="323" w:author="Terada Saori" w:date="2013-04-03T14:42:00Z">
                <w:pPr>
                  <w:pStyle w:val="ListParagraph"/>
                  <w:numPr>
                    <w:numId w:val="9"/>
                  </w:numPr>
                  <w:autoSpaceDE w:val="0"/>
                  <w:autoSpaceDN w:val="0"/>
                  <w:adjustRightInd w:val="0"/>
                  <w:ind w:hanging="360"/>
                </w:pPr>
              </w:pPrChange>
            </w:pPr>
            <w:ins w:id="324" w:author="Terada Saori" w:date="2013-04-03T14:29:00Z">
              <w:r w:rsidRPr="00096636">
                <w:rPr>
                  <w:rFonts w:ascii="Arial" w:hAnsi="Arial" w:cs="Arial"/>
                  <w:b/>
                  <w:sz w:val="22"/>
                  <w:szCs w:val="22"/>
                  <w:lang w:val="en-US"/>
                  <w:rPrChange w:id="325" w:author="Terada Saori" w:date="2013-04-03T14:42:00Z">
                    <w:rPr>
                      <w:rFonts w:ascii="Arial" w:hAnsi="Arial" w:cs="Arial"/>
                      <w:sz w:val="22"/>
                      <w:szCs w:val="22"/>
                      <w:lang w:val="en-US"/>
                    </w:rPr>
                  </w:rPrChange>
                </w:rPr>
                <w:t>True</w:t>
              </w:r>
              <w:r w:rsidRPr="00096636">
                <w:rPr>
                  <w:rFonts w:ascii="Arial" w:hAnsi="Arial" w:cs="Arial"/>
                  <w:sz w:val="22"/>
                  <w:szCs w:val="22"/>
                  <w:lang w:val="en-US"/>
                  <w:rPrChange w:id="326" w:author="Terada Saori" w:date="2013-04-03T14:42:00Z">
                    <w:rPr>
                      <w:lang w:val="en-US"/>
                    </w:rPr>
                  </w:rPrChange>
                </w:rPr>
                <w:t xml:space="preserve">. </w:t>
              </w:r>
            </w:ins>
            <w:ins w:id="327" w:author="Terada Saori" w:date="2013-04-03T14:30:00Z">
              <w:r w:rsidRPr="00096636">
                <w:rPr>
                  <w:rFonts w:ascii="Arial" w:hAnsi="Arial" w:cs="Arial"/>
                  <w:sz w:val="22"/>
                  <w:szCs w:val="22"/>
                  <w:lang w:val="en-US"/>
                  <w:rPrChange w:id="328" w:author="Terada Saori" w:date="2013-04-03T14:42:00Z">
                    <w:rPr>
                      <w:lang w:val="en-US"/>
                    </w:rPr>
                  </w:rPrChange>
                </w:rPr>
                <w:t>Currently, 187 countries – most of United Nations member states – are party to the Convention.</w:t>
              </w:r>
            </w:ins>
            <w:ins w:id="329" w:author="Terada Saori" w:date="2013-04-03T14:32:00Z">
              <w:r>
                <w:t xml:space="preserve"> </w:t>
              </w:r>
            </w:ins>
            <w:ins w:id="330" w:author="Terada Saori" w:date="2013-04-03T14:33:00Z">
              <w:r w:rsidRPr="00096636">
                <w:rPr>
                  <w:rFonts w:ascii="Arial" w:hAnsi="Arial" w:cs="Arial"/>
                  <w:sz w:val="22"/>
                  <w:szCs w:val="22"/>
                  <w:lang w:val="en-US"/>
                  <w:rPrChange w:id="331" w:author="Terada Saori" w:date="2013-04-03T14:42:00Z">
                    <w:rPr>
                      <w:lang w:val="en-US"/>
                    </w:rPr>
                  </w:rPrChange>
                </w:rPr>
                <w:t>S</w:t>
              </w:r>
            </w:ins>
            <w:ins w:id="332" w:author="Terada Saori" w:date="2013-04-03T14:32:00Z">
              <w:r w:rsidRPr="00096636">
                <w:rPr>
                  <w:rFonts w:ascii="Arial" w:hAnsi="Arial" w:cs="Arial"/>
                  <w:sz w:val="22"/>
                  <w:szCs w:val="22"/>
                  <w:lang w:val="en-US"/>
                  <w:rPrChange w:id="333" w:author="Terada Saori" w:date="2013-04-03T14:42:00Z">
                    <w:rPr>
                      <w:lang w:val="en-US"/>
                    </w:rPr>
                  </w:rPrChange>
                </w:rPr>
                <w:t>ix have not ratified, including the United States, Sudan, Somalia, Iran, and two Pacific Island nations (Palau and Tonga).</w:t>
              </w:r>
            </w:ins>
            <w:ins w:id="334" w:author="Terada Saori" w:date="2013-04-03T14:33:00Z">
              <w:r w:rsidRPr="00096636">
                <w:rPr>
                  <w:rFonts w:ascii="Arial" w:hAnsi="Arial" w:cs="Arial"/>
                  <w:sz w:val="22"/>
                  <w:szCs w:val="22"/>
                  <w:lang w:val="en-US"/>
                  <w:rPrChange w:id="335" w:author="Terada Saori" w:date="2013-04-03T14:42:00Z">
                    <w:rPr>
                      <w:lang w:val="en-US"/>
                    </w:rPr>
                  </w:rPrChange>
                </w:rPr>
                <w:t xml:space="preserve"> Other countries have ratified with reservations</w:t>
              </w:r>
            </w:ins>
            <w:ins w:id="336" w:author="Terada Saori" w:date="2013-04-03T14:38:00Z">
              <w:r w:rsidR="00096636" w:rsidRPr="00096636">
                <w:rPr>
                  <w:rFonts w:ascii="Arial" w:hAnsi="Arial" w:cs="Arial"/>
                  <w:sz w:val="22"/>
                  <w:szCs w:val="22"/>
                  <w:lang w:val="en-US"/>
                  <w:rPrChange w:id="337" w:author="Terada Saori" w:date="2013-04-03T14:42:00Z">
                    <w:rPr>
                      <w:lang w:val="en-US"/>
                    </w:rPr>
                  </w:rPrChange>
                </w:rPr>
                <w:t xml:space="preserve">, meaning they </w:t>
              </w:r>
            </w:ins>
            <w:ins w:id="338" w:author="Terada Saori" w:date="2013-04-03T14:40:00Z">
              <w:r w:rsidR="00096636" w:rsidRPr="00096636">
                <w:rPr>
                  <w:rFonts w:ascii="Arial" w:hAnsi="Arial" w:cs="Arial"/>
                  <w:sz w:val="22"/>
                  <w:szCs w:val="22"/>
                  <w:lang w:val="en-US"/>
                  <w:rPrChange w:id="339" w:author="Terada Saori" w:date="2013-04-03T14:42:00Z">
                    <w:rPr>
                      <w:lang w:val="en-US"/>
                    </w:rPr>
                  </w:rPrChange>
                </w:rPr>
                <w:t>unilaterally to exclude or to modify the application of certain provisions of the treaty on their laws.</w:t>
              </w:r>
            </w:ins>
            <w:ins w:id="340" w:author="Terada Saori" w:date="2013-04-03T14:36:00Z">
              <w:r w:rsidR="00096636" w:rsidRPr="00096636">
                <w:rPr>
                  <w:rFonts w:ascii="Arial" w:hAnsi="Arial" w:cs="Arial"/>
                  <w:sz w:val="22"/>
                  <w:szCs w:val="22"/>
                  <w:lang w:val="en-US"/>
                  <w:rPrChange w:id="341" w:author="Terada Saori" w:date="2013-04-03T14:42:00Z">
                    <w:rPr>
                      <w:lang w:val="en-US"/>
                    </w:rPr>
                  </w:rPrChange>
                </w:rPr>
                <w:br/>
                <w:t>For the up to date status of ratifications and reservations see: http://treaties.un.org/Pages/ViewDetails.aspx?src=TREATY&amp;mtdsg_no=IV-8&amp;chapter=4&amp;lang=en</w:t>
              </w:r>
            </w:ins>
          </w:p>
          <w:p w:rsidR="00904DCE" w:rsidRPr="00AF518F" w:rsidDel="00096636" w:rsidRDefault="00904DCE">
            <w:pPr>
              <w:pStyle w:val="ListParagraph"/>
              <w:widowControl w:val="0"/>
              <w:numPr>
                <w:ilvl w:val="0"/>
                <w:numId w:val="34"/>
              </w:numPr>
              <w:autoSpaceDE w:val="0"/>
              <w:autoSpaceDN w:val="0"/>
              <w:adjustRightInd w:val="0"/>
              <w:rPr>
                <w:del w:id="342" w:author="Terada Saori" w:date="2013-04-03T14:43:00Z"/>
                <w:rFonts w:ascii="Arial" w:hAnsi="Arial" w:cs="Arial"/>
                <w:sz w:val="22"/>
                <w:szCs w:val="22"/>
                <w:lang w:val="en-US"/>
              </w:rPr>
            </w:pPr>
            <w:del w:id="343" w:author="Terada Saori" w:date="2013-04-03T14:42:00Z">
              <w:r w:rsidRPr="00096636" w:rsidDel="00096636">
                <w:rPr>
                  <w:rFonts w:ascii="Arial" w:hAnsi="Arial" w:cs="Arial"/>
                  <w:b/>
                  <w:sz w:val="22"/>
                  <w:szCs w:val="22"/>
                  <w:lang w:val="en-US"/>
                </w:rPr>
                <w:delText>True</w:delText>
              </w:r>
            </w:del>
            <w:ins w:id="344" w:author="Terada Saori" w:date="2013-04-03T14:42:00Z">
              <w:r w:rsidR="00096636" w:rsidRPr="00096636">
                <w:rPr>
                  <w:rFonts w:ascii="Arial" w:hAnsi="Arial" w:cs="Arial"/>
                  <w:b/>
                  <w:sz w:val="22"/>
                  <w:szCs w:val="22"/>
                  <w:lang w:val="en-US"/>
                </w:rPr>
                <w:t>False</w:t>
              </w:r>
            </w:ins>
            <w:r w:rsidRPr="00096636">
              <w:rPr>
                <w:rFonts w:ascii="Arial" w:hAnsi="Arial" w:cs="Arial"/>
                <w:sz w:val="22"/>
                <w:szCs w:val="22"/>
                <w:lang w:val="en-US"/>
              </w:rPr>
              <w:t xml:space="preserve">. </w:t>
            </w:r>
            <w:del w:id="345" w:author="Terada Saori" w:date="2013-04-03T14:43:00Z">
              <w:r w:rsidRPr="00096636" w:rsidDel="00096636">
                <w:rPr>
                  <w:rFonts w:ascii="Arial" w:hAnsi="Arial" w:cs="Arial"/>
                  <w:sz w:val="22"/>
                  <w:szCs w:val="22"/>
                  <w:lang w:val="en-US"/>
                </w:rPr>
                <w:delText xml:space="preserve">After </w:delText>
              </w:r>
            </w:del>
            <w:ins w:id="346" w:author="Terada Saori" w:date="2013-04-03T14:43:00Z">
              <w:r w:rsidR="00096636" w:rsidRPr="00096636">
                <w:rPr>
                  <w:rFonts w:ascii="Arial" w:hAnsi="Arial" w:cs="Arial"/>
                  <w:sz w:val="22"/>
                  <w:szCs w:val="22"/>
                  <w:lang w:val="en-US"/>
                </w:rPr>
                <w:t xml:space="preserve">With </w:t>
              </w:r>
            </w:ins>
            <w:r w:rsidRPr="00096636">
              <w:rPr>
                <w:rFonts w:ascii="Arial" w:hAnsi="Arial" w:cs="Arial"/>
                <w:sz w:val="22"/>
                <w:szCs w:val="22"/>
                <w:lang w:val="en-US"/>
              </w:rPr>
              <w:t xml:space="preserve">the adoption of the Optional Protocol, which </w:t>
            </w:r>
            <w:r w:rsidRPr="00096636">
              <w:rPr>
                <w:rFonts w:ascii="Arial" w:hAnsi="Arial" w:cs="Arial"/>
                <w:sz w:val="22"/>
                <w:szCs w:val="22"/>
                <w:lang w:val="en-US"/>
              </w:rPr>
              <w:lastRenderedPageBreak/>
              <w:t xml:space="preserve">entered into force </w:t>
            </w:r>
            <w:proofErr w:type="gramStart"/>
            <w:r w:rsidRPr="00096636">
              <w:rPr>
                <w:rFonts w:ascii="Arial" w:hAnsi="Arial" w:cs="Arial"/>
                <w:sz w:val="22"/>
                <w:szCs w:val="22"/>
                <w:lang w:val="en-US"/>
              </w:rPr>
              <w:t>on  December</w:t>
            </w:r>
            <w:proofErr w:type="gramEnd"/>
            <w:r w:rsidRPr="00096636">
              <w:rPr>
                <w:rFonts w:ascii="Arial" w:hAnsi="Arial" w:cs="Arial"/>
                <w:sz w:val="22"/>
                <w:szCs w:val="22"/>
                <w:lang w:val="en-US"/>
              </w:rPr>
              <w:t xml:space="preserve"> 22, 2000, </w:t>
            </w:r>
            <w:ins w:id="347" w:author="Terada Saori" w:date="2013-04-03T14:43:00Z">
              <w:r w:rsidR="00096636" w:rsidRPr="00077C53">
                <w:rPr>
                  <w:rFonts w:ascii="Arial" w:hAnsi="Arial" w:cs="Arial"/>
                  <w:sz w:val="22"/>
                  <w:szCs w:val="22"/>
                  <w:lang w:val="en-US"/>
                </w:rPr>
                <w:t>individuals and groups of individuals from States which have ratified the Convention and its Optional Protocol</w:t>
              </w:r>
              <w:r w:rsidR="00096636">
                <w:rPr>
                  <w:rFonts w:ascii="Arial" w:hAnsi="Arial" w:cs="Arial"/>
                  <w:sz w:val="22"/>
                  <w:szCs w:val="22"/>
                  <w:lang w:val="en-US"/>
                </w:rPr>
                <w:t xml:space="preserve"> can submit </w:t>
              </w:r>
            </w:ins>
            <w:ins w:id="348" w:author="Terada Saori" w:date="2013-04-03T14:44:00Z">
              <w:r w:rsidR="00096636">
                <w:rPr>
                  <w:rFonts w:ascii="Arial" w:hAnsi="Arial" w:cs="Arial"/>
                  <w:sz w:val="22"/>
                  <w:szCs w:val="22"/>
                  <w:lang w:val="en-US"/>
                </w:rPr>
                <w:t>individual complaints when</w:t>
              </w:r>
              <w:r w:rsidR="00096636">
                <w:t xml:space="preserve"> </w:t>
              </w:r>
              <w:r w:rsidR="00096636">
                <w:rPr>
                  <w:rFonts w:ascii="Arial" w:hAnsi="Arial" w:cs="Arial"/>
                  <w:sz w:val="22"/>
                  <w:szCs w:val="22"/>
                  <w:lang w:val="en-US"/>
                </w:rPr>
                <w:t xml:space="preserve">they feel </w:t>
              </w:r>
            </w:ins>
            <w:ins w:id="349" w:author="Terada Saori" w:date="2013-04-03T14:45:00Z">
              <w:r w:rsidR="00096636" w:rsidRPr="00096636">
                <w:rPr>
                  <w:rFonts w:ascii="Arial" w:hAnsi="Arial" w:cs="Arial"/>
                  <w:sz w:val="22"/>
                  <w:szCs w:val="22"/>
                  <w:lang w:val="en-US"/>
                </w:rPr>
                <w:t>a right enshrined in the Convention</w:t>
              </w:r>
              <w:r w:rsidR="00096636">
                <w:rPr>
                  <w:rFonts w:ascii="Arial" w:hAnsi="Arial" w:cs="Arial"/>
                  <w:sz w:val="22"/>
                  <w:szCs w:val="22"/>
                  <w:lang w:val="en-US"/>
                </w:rPr>
                <w:t xml:space="preserve"> has been violated.</w:t>
              </w:r>
            </w:ins>
            <w:ins w:id="350" w:author="Terada Saori" w:date="2013-04-03T14:44:00Z">
              <w:r w:rsidR="00096636">
                <w:rPr>
                  <w:rFonts w:ascii="Arial" w:hAnsi="Arial" w:cs="Arial"/>
                  <w:sz w:val="22"/>
                  <w:szCs w:val="22"/>
                  <w:lang w:val="en-US"/>
                </w:rPr>
                <w:t xml:space="preserve"> </w:t>
              </w:r>
            </w:ins>
            <w:del w:id="351" w:author="Terada Saori" w:date="2013-04-03T14:43:00Z">
              <w:r w:rsidRPr="00AF518F" w:rsidDel="00096636">
                <w:rPr>
                  <w:rFonts w:ascii="Arial" w:hAnsi="Arial" w:cs="Arial"/>
                  <w:sz w:val="22"/>
                  <w:szCs w:val="22"/>
                  <w:lang w:val="en-US"/>
                </w:rPr>
                <w:delText xml:space="preserve">CEDAW is amenable for non-state parties. </w:delText>
              </w:r>
            </w:del>
          </w:p>
          <w:p w:rsidR="00904DCE" w:rsidRPr="00096636" w:rsidRDefault="00904DCE">
            <w:pPr>
              <w:pStyle w:val="ListParagraph"/>
              <w:widowControl w:val="0"/>
              <w:numPr>
                <w:ilvl w:val="0"/>
                <w:numId w:val="34"/>
              </w:numPr>
              <w:autoSpaceDE w:val="0"/>
              <w:autoSpaceDN w:val="0"/>
              <w:adjustRightInd w:val="0"/>
              <w:rPr>
                <w:rFonts w:ascii="Arial" w:hAnsi="Arial" w:cs="Arial"/>
                <w:sz w:val="22"/>
                <w:szCs w:val="22"/>
                <w:lang w:val="en-US"/>
              </w:rPr>
              <w:pPrChange w:id="352" w:author="Terada Saori" w:date="2013-04-03T14:43:00Z">
                <w:pPr>
                  <w:widowControl w:val="0"/>
                  <w:autoSpaceDE w:val="0"/>
                  <w:autoSpaceDN w:val="0"/>
                  <w:adjustRightInd w:val="0"/>
                  <w:ind w:left="720"/>
                </w:pPr>
              </w:pPrChange>
            </w:pPr>
          </w:p>
          <w:p w:rsidR="00904DCE" w:rsidRPr="00AF518F" w:rsidRDefault="00904DCE" w:rsidP="006B7991">
            <w:pPr>
              <w:contextualSpacing/>
              <w:rPr>
                <w:rFonts w:ascii="Arial" w:hAnsi="Arial" w:cs="Arial"/>
                <w:sz w:val="22"/>
                <w:szCs w:val="22"/>
                <w:lang w:val="en-US"/>
              </w:rPr>
            </w:pPr>
            <w:r w:rsidRPr="00AF518F">
              <w:rPr>
                <w:rFonts w:ascii="Arial" w:hAnsi="Arial" w:cs="Arial"/>
                <w:sz w:val="22"/>
                <w:szCs w:val="22"/>
                <w:highlight w:val="green"/>
                <w:lang w:val="en-US"/>
              </w:rPr>
              <w:t>RESOURCE:</w:t>
            </w:r>
            <w:r w:rsidRPr="00AF518F">
              <w:rPr>
                <w:rFonts w:ascii="Arial" w:hAnsi="Arial" w:cs="Arial"/>
                <w:sz w:val="22"/>
                <w:szCs w:val="22"/>
                <w:lang w:val="en-US"/>
              </w:rPr>
              <w:t xml:space="preserve"> CEDAW convention </w:t>
            </w:r>
            <w:hyperlink r:id="rId19" w:history="1">
              <w:r w:rsidRPr="00AF518F">
                <w:rPr>
                  <w:rStyle w:val="Hyperlink"/>
                  <w:rFonts w:ascii="Arial" w:hAnsi="Arial" w:cs="Arial"/>
                  <w:sz w:val="22"/>
                  <w:szCs w:val="22"/>
                  <w:lang w:val="en-US"/>
                </w:rPr>
                <w:t>http://www2.ohchr.org/english/law/cedaw.htm</w:t>
              </w:r>
            </w:hyperlink>
          </w:p>
          <w:p w:rsidR="00904DCE" w:rsidRPr="00AF518F" w:rsidRDefault="00904DCE" w:rsidP="006B7991">
            <w:pPr>
              <w:widowControl w:val="0"/>
              <w:autoSpaceDE w:val="0"/>
              <w:autoSpaceDN w:val="0"/>
              <w:adjustRightInd w:val="0"/>
              <w:rPr>
                <w:rFonts w:ascii="Arial" w:hAnsi="Arial" w:cs="Arial"/>
                <w:sz w:val="22"/>
                <w:szCs w:val="22"/>
                <w:lang w:val="en-US"/>
              </w:rPr>
            </w:pPr>
          </w:p>
        </w:tc>
      </w:tr>
      <w:tr w:rsidR="00904DCE" w:rsidRPr="00A86059" w:rsidTr="0092158A">
        <w:trPr>
          <w:trHeight w:val="170"/>
        </w:trPr>
        <w:tc>
          <w:tcPr>
            <w:tcW w:w="6048" w:type="dxa"/>
          </w:tcPr>
          <w:p w:rsidR="00B10DC4" w:rsidRPr="00F46553" w:rsidRDefault="00904DCE" w:rsidP="00B10DC4">
            <w:pPr>
              <w:ind w:left="360"/>
              <w:contextualSpacing/>
              <w:rPr>
                <w:ins w:id="353" w:author="Terada Saori" w:date="2013-03-21T12:15:00Z"/>
                <w:rFonts w:ascii="Arial" w:hAnsi="Arial" w:cs="Arial"/>
                <w:sz w:val="22"/>
                <w:szCs w:val="22"/>
                <w:lang w:val="en-US"/>
              </w:rPr>
            </w:pPr>
            <w:r>
              <w:rPr>
                <w:rFonts w:ascii="Arial" w:hAnsi="Arial" w:cs="Arial"/>
                <w:b/>
                <w:sz w:val="22"/>
                <w:szCs w:val="22"/>
                <w:lang w:val="en-US"/>
              </w:rPr>
              <w:lastRenderedPageBreak/>
              <w:t>1</w:t>
            </w:r>
            <w:r w:rsidR="000A6277">
              <w:rPr>
                <w:rFonts w:ascii="Arial" w:hAnsi="Arial" w:cs="Arial"/>
                <w:b/>
                <w:sz w:val="22"/>
                <w:szCs w:val="22"/>
                <w:lang w:val="en-US"/>
              </w:rPr>
              <w:t>2</w:t>
            </w:r>
            <w:r>
              <w:rPr>
                <w:rFonts w:ascii="Arial" w:hAnsi="Arial" w:cs="Arial"/>
                <w:b/>
                <w:sz w:val="22"/>
                <w:szCs w:val="22"/>
                <w:lang w:val="en-US"/>
              </w:rPr>
              <w:t xml:space="preserve">. </w:t>
            </w:r>
            <w:r w:rsidRPr="00AF518F">
              <w:rPr>
                <w:rFonts w:ascii="Arial" w:hAnsi="Arial" w:cs="Arial"/>
                <w:b/>
                <w:sz w:val="22"/>
                <w:szCs w:val="22"/>
                <w:lang w:val="en-US"/>
              </w:rPr>
              <w:t>HOW MANY COUNTRIES HAVE SIGNED AND RATIFIED CEDAW?</w:t>
            </w:r>
            <w:ins w:id="354" w:author="Terada Saori" w:date="2013-03-21T12:14:00Z">
              <w:r w:rsidR="00B10DC4">
                <w:rPr>
                  <w:rFonts w:ascii="Arial" w:hAnsi="Arial" w:cs="Arial"/>
                  <w:b/>
                  <w:sz w:val="22"/>
                  <w:szCs w:val="22"/>
                  <w:lang w:val="en-US"/>
                </w:rPr>
                <w:t xml:space="preserve"> [Merge this Section in the quiz</w:t>
              </w:r>
            </w:ins>
            <w:ins w:id="355" w:author="Terada Saori" w:date="2013-03-21T12:15:00Z">
              <w:r w:rsidR="00B10DC4">
                <w:rPr>
                  <w:rFonts w:ascii="Arial" w:hAnsi="Arial" w:cs="Arial"/>
                  <w:b/>
                  <w:sz w:val="22"/>
                  <w:szCs w:val="22"/>
                  <w:lang w:val="en-US"/>
                </w:rPr>
                <w:t>, explaining some of the obstacles to ratifications as well as challenges posed by reservations</w:t>
              </w:r>
            </w:ins>
            <w:ins w:id="356" w:author="Terada Saori" w:date="2013-03-21T12:14:00Z">
              <w:r w:rsidR="00B10DC4">
                <w:rPr>
                  <w:rFonts w:ascii="Arial" w:hAnsi="Arial" w:cs="Arial"/>
                  <w:b/>
                  <w:sz w:val="22"/>
                  <w:szCs w:val="22"/>
                  <w:lang w:val="en-US"/>
                </w:rPr>
                <w:t>]</w:t>
              </w:r>
            </w:ins>
            <w:ins w:id="357" w:author="Terada Saori" w:date="2013-03-21T12:15:00Z">
              <w:r w:rsidR="00B10DC4">
                <w:rPr>
                  <w:rFonts w:ascii="Arial" w:hAnsi="Arial" w:cs="Arial"/>
                  <w:b/>
                  <w:sz w:val="22"/>
                  <w:szCs w:val="22"/>
                  <w:lang w:val="en-US"/>
                </w:rPr>
                <w:t xml:space="preserve"> </w:t>
              </w:r>
            </w:ins>
          </w:p>
          <w:p w:rsidR="00904DCE" w:rsidRPr="00AF518F" w:rsidRDefault="00904DCE" w:rsidP="001B058C">
            <w:pPr>
              <w:autoSpaceDE w:val="0"/>
              <w:autoSpaceDN w:val="0"/>
              <w:adjustRightInd w:val="0"/>
              <w:contextualSpacing/>
              <w:rPr>
                <w:rFonts w:ascii="Arial" w:hAnsi="Arial" w:cs="Arial"/>
                <w:b/>
                <w:sz w:val="22"/>
                <w:szCs w:val="22"/>
                <w:lang w:val="en-US"/>
              </w:rPr>
            </w:pPr>
          </w:p>
          <w:p w:rsidR="00904DCE" w:rsidRPr="00AF518F" w:rsidRDefault="00904DCE" w:rsidP="001B058C">
            <w:pPr>
              <w:autoSpaceDE w:val="0"/>
              <w:autoSpaceDN w:val="0"/>
              <w:adjustRightInd w:val="0"/>
              <w:contextualSpacing/>
              <w:rPr>
                <w:rFonts w:ascii="Arial" w:hAnsi="Arial" w:cs="Arial"/>
                <w:b/>
                <w:sz w:val="22"/>
                <w:szCs w:val="22"/>
                <w:lang w:val="en-US"/>
              </w:rPr>
            </w:pPr>
          </w:p>
          <w:p w:rsidR="00904DCE" w:rsidRPr="00AF518F" w:rsidRDefault="00904DCE" w:rsidP="001B058C">
            <w:pPr>
              <w:autoSpaceDE w:val="0"/>
              <w:autoSpaceDN w:val="0"/>
              <w:adjustRightInd w:val="0"/>
              <w:contextualSpacing/>
              <w:rPr>
                <w:rFonts w:ascii="Arial" w:hAnsi="Arial" w:cs="Arial"/>
                <w:sz w:val="22"/>
                <w:szCs w:val="22"/>
                <w:lang w:val="en-US"/>
              </w:rPr>
            </w:pPr>
            <w:r w:rsidRPr="00AF518F">
              <w:rPr>
                <w:rFonts w:ascii="Arial" w:hAnsi="Arial" w:cs="Arial"/>
                <w:sz w:val="22"/>
                <w:szCs w:val="22"/>
                <w:lang w:val="en-US"/>
              </w:rPr>
              <w:t xml:space="preserve">CEDAW was adopted by the UN General Assembly by 130 votes to none, with 10 abstentions in 1979. At the special ceremony that took place at the Copenhagen Conference in 1980, 64 States signed the Convention and two States submitted their instruments of ratification. </w:t>
            </w:r>
            <w:proofErr w:type="gramStart"/>
            <w:r w:rsidRPr="00AF518F">
              <w:rPr>
                <w:rFonts w:ascii="Arial" w:hAnsi="Arial" w:cs="Arial"/>
                <w:sz w:val="22"/>
                <w:szCs w:val="22"/>
                <w:lang w:val="en-US"/>
              </w:rPr>
              <w:t>On  September</w:t>
            </w:r>
            <w:proofErr w:type="gramEnd"/>
            <w:r w:rsidRPr="00AF518F">
              <w:rPr>
                <w:rFonts w:ascii="Arial" w:hAnsi="Arial" w:cs="Arial"/>
                <w:sz w:val="22"/>
                <w:szCs w:val="22"/>
                <w:lang w:val="en-US"/>
              </w:rPr>
              <w:t xml:space="preserve"> 3, 1981, 30 days after the twentieth member state had ratified it, the Convention entered into force –faster than any previous human rights convention had done – thus bringing to a climax United Nations efforts to comprehensively codify international legal standards for women. Currently, 187 countries – over 90% of the members of the United Nations – are party to the Convention, making it the second most ratified convention, following the Rights of the Child.</w:t>
            </w:r>
          </w:p>
          <w:p w:rsidR="00904DCE" w:rsidRPr="00AF518F" w:rsidRDefault="00904DCE" w:rsidP="001B058C">
            <w:pPr>
              <w:autoSpaceDE w:val="0"/>
              <w:autoSpaceDN w:val="0"/>
              <w:adjustRightInd w:val="0"/>
              <w:contextualSpacing/>
              <w:rPr>
                <w:rFonts w:ascii="Arial" w:hAnsi="Arial" w:cs="Arial"/>
                <w:b/>
                <w:sz w:val="22"/>
                <w:szCs w:val="22"/>
                <w:lang w:val="en-US"/>
              </w:rPr>
            </w:pPr>
          </w:p>
        </w:tc>
        <w:tc>
          <w:tcPr>
            <w:tcW w:w="7128" w:type="dxa"/>
          </w:tcPr>
          <w:p w:rsidR="00904DCE" w:rsidRPr="00AF518F" w:rsidRDefault="00904DCE" w:rsidP="001B058C">
            <w:pPr>
              <w:widowControl w:val="0"/>
              <w:autoSpaceDE w:val="0"/>
              <w:autoSpaceDN w:val="0"/>
              <w:adjustRightInd w:val="0"/>
              <w:contextualSpacing/>
              <w:rPr>
                <w:rFonts w:ascii="Arial" w:hAnsi="Arial" w:cs="Arial"/>
                <w:sz w:val="22"/>
                <w:szCs w:val="22"/>
                <w:lang w:val="en-US"/>
              </w:rPr>
            </w:pPr>
          </w:p>
          <w:p w:rsidR="00904DCE" w:rsidRPr="00AF518F" w:rsidRDefault="00904DCE" w:rsidP="001B058C">
            <w:pPr>
              <w:widowControl w:val="0"/>
              <w:autoSpaceDE w:val="0"/>
              <w:autoSpaceDN w:val="0"/>
              <w:adjustRightInd w:val="0"/>
              <w:contextualSpacing/>
              <w:rPr>
                <w:rFonts w:ascii="Arial" w:hAnsi="Arial" w:cs="Arial"/>
                <w:b/>
                <w:sz w:val="22"/>
                <w:szCs w:val="22"/>
                <w:lang w:val="en-US"/>
              </w:rPr>
            </w:pPr>
            <w:r w:rsidRPr="00AF518F">
              <w:rPr>
                <w:rFonts w:ascii="Arial" w:hAnsi="Arial" w:cs="Arial"/>
                <w:b/>
                <w:sz w:val="22"/>
                <w:szCs w:val="22"/>
                <w:lang w:val="en-US"/>
              </w:rPr>
              <w:t>How many countries have signed and ratified CEDAW?</w:t>
            </w:r>
          </w:p>
          <w:p w:rsidR="00904DCE" w:rsidRPr="00AF518F" w:rsidDel="00C47542" w:rsidRDefault="00904DCE" w:rsidP="001B058C">
            <w:pPr>
              <w:pStyle w:val="ListParagraph"/>
              <w:numPr>
                <w:ilvl w:val="0"/>
                <w:numId w:val="9"/>
              </w:numPr>
              <w:autoSpaceDE w:val="0"/>
              <w:autoSpaceDN w:val="0"/>
              <w:adjustRightInd w:val="0"/>
              <w:rPr>
                <w:del w:id="358" w:author="Terada Saori" w:date="2013-04-03T14:30:00Z"/>
                <w:rFonts w:ascii="Arial" w:hAnsi="Arial" w:cs="Arial"/>
                <w:sz w:val="22"/>
                <w:szCs w:val="22"/>
                <w:lang w:val="en-US"/>
              </w:rPr>
            </w:pPr>
            <w:del w:id="359" w:author="Terada Saori" w:date="2013-04-03T14:30:00Z">
              <w:r w:rsidRPr="00AF518F" w:rsidDel="00C47542">
                <w:rPr>
                  <w:rFonts w:ascii="Arial" w:hAnsi="Arial" w:cs="Arial"/>
                  <w:sz w:val="22"/>
                  <w:szCs w:val="22"/>
                  <w:lang w:val="en-US"/>
                </w:rPr>
                <w:delText>Currently, 187 countries – over 90% of United Nations member states – are party to the Convention.</w:delText>
              </w:r>
            </w:del>
          </w:p>
          <w:p w:rsidR="00904DCE" w:rsidRPr="00AF518F" w:rsidRDefault="00904DCE" w:rsidP="001B058C">
            <w:pPr>
              <w:widowControl w:val="0"/>
              <w:autoSpaceDE w:val="0"/>
              <w:autoSpaceDN w:val="0"/>
              <w:adjustRightInd w:val="0"/>
              <w:contextualSpacing/>
              <w:rPr>
                <w:rFonts w:ascii="Arial" w:hAnsi="Arial" w:cs="Arial"/>
                <w:sz w:val="22"/>
                <w:szCs w:val="22"/>
                <w:lang w:val="en-US"/>
              </w:rPr>
            </w:pPr>
          </w:p>
          <w:p w:rsidR="00904DCE" w:rsidRPr="00AF518F" w:rsidRDefault="00904DCE" w:rsidP="001B058C">
            <w:pPr>
              <w:widowControl w:val="0"/>
              <w:autoSpaceDE w:val="0"/>
              <w:autoSpaceDN w:val="0"/>
              <w:adjustRightInd w:val="0"/>
              <w:contextualSpacing/>
              <w:rPr>
                <w:rFonts w:ascii="Arial" w:hAnsi="Arial" w:cs="Arial"/>
                <w:sz w:val="22"/>
                <w:szCs w:val="22"/>
                <w:lang w:val="en-US"/>
              </w:rPr>
            </w:pPr>
            <w:r w:rsidRPr="00AF518F">
              <w:rPr>
                <w:rFonts w:ascii="Arial" w:hAnsi="Arial" w:cs="Arial"/>
                <w:sz w:val="22"/>
                <w:szCs w:val="22"/>
                <w:lang w:val="en-US"/>
              </w:rPr>
              <w:t xml:space="preserve">Click </w:t>
            </w:r>
            <w:hyperlink r:id="rId20" w:history="1">
              <w:r w:rsidRPr="00AF518F">
                <w:rPr>
                  <w:rStyle w:val="Hyperlink"/>
                  <w:rFonts w:ascii="Arial" w:hAnsi="Arial" w:cs="Arial"/>
                  <w:sz w:val="22"/>
                  <w:szCs w:val="22"/>
                  <w:lang w:val="en-US"/>
                </w:rPr>
                <w:t>here</w:t>
              </w:r>
            </w:hyperlink>
            <w:r w:rsidRPr="00AF518F">
              <w:rPr>
                <w:rFonts w:ascii="Arial" w:hAnsi="Arial" w:cs="Arial"/>
                <w:sz w:val="22"/>
                <w:szCs w:val="22"/>
                <w:lang w:val="en-US"/>
              </w:rPr>
              <w:t xml:space="preserve"> to see the status of CEDAW by country.</w:t>
            </w:r>
          </w:p>
          <w:p w:rsidR="00904DCE" w:rsidRPr="00AF518F" w:rsidRDefault="00904DCE" w:rsidP="001B058C">
            <w:pPr>
              <w:widowControl w:val="0"/>
              <w:autoSpaceDE w:val="0"/>
              <w:autoSpaceDN w:val="0"/>
              <w:adjustRightInd w:val="0"/>
              <w:contextualSpacing/>
              <w:rPr>
                <w:rFonts w:ascii="Arial" w:hAnsi="Arial" w:cs="Arial"/>
                <w:sz w:val="22"/>
                <w:szCs w:val="22"/>
                <w:lang w:val="en-US"/>
              </w:rPr>
            </w:pPr>
          </w:p>
          <w:p w:rsidR="00904DCE" w:rsidRPr="00AF518F" w:rsidRDefault="00904DCE" w:rsidP="002400A8">
            <w:pPr>
              <w:rPr>
                <w:rFonts w:ascii="Arial" w:hAnsi="Arial" w:cs="Arial"/>
                <w:sz w:val="22"/>
                <w:szCs w:val="22"/>
                <w:lang w:val="en-US"/>
              </w:rPr>
            </w:pPr>
            <w:r w:rsidRPr="00AF518F">
              <w:rPr>
                <w:rFonts w:ascii="Arial" w:hAnsi="Arial" w:cs="Arial"/>
                <w:b/>
                <w:sz w:val="22"/>
                <w:szCs w:val="22"/>
                <w:lang w:val="en-US"/>
              </w:rPr>
              <w:t>Source</w:t>
            </w:r>
            <w:r w:rsidRPr="00AF518F">
              <w:rPr>
                <w:rFonts w:ascii="Arial" w:hAnsi="Arial" w:cs="Arial"/>
                <w:sz w:val="22"/>
                <w:szCs w:val="22"/>
                <w:lang w:val="en-US"/>
              </w:rPr>
              <w:t xml:space="preserve">: </w:t>
            </w:r>
            <w:proofErr w:type="spellStart"/>
            <w:r w:rsidRPr="00AF518F">
              <w:rPr>
                <w:rFonts w:ascii="Arial" w:hAnsi="Arial" w:cs="Arial"/>
                <w:sz w:val="22"/>
                <w:szCs w:val="22"/>
                <w:lang w:val="en-US"/>
              </w:rPr>
              <w:t>WomanStats</w:t>
            </w:r>
            <w:proofErr w:type="spellEnd"/>
            <w:r w:rsidRPr="00AF518F">
              <w:rPr>
                <w:rFonts w:ascii="Arial" w:hAnsi="Arial" w:cs="Arial"/>
                <w:sz w:val="22"/>
                <w:szCs w:val="22"/>
                <w:lang w:val="en-US"/>
              </w:rPr>
              <w:t xml:space="preserve"> Project, </w:t>
            </w:r>
            <w:hyperlink r:id="rId21" w:history="1">
              <w:r w:rsidRPr="00AF518F">
                <w:rPr>
                  <w:rStyle w:val="Hyperlink"/>
                  <w:rFonts w:ascii="Arial" w:hAnsi="Arial" w:cs="Arial"/>
                  <w:sz w:val="22"/>
                  <w:szCs w:val="22"/>
                  <w:lang w:val="en-US"/>
                </w:rPr>
                <w:t>http://www.womanstats.org</w:t>
              </w:r>
            </w:hyperlink>
            <w:r w:rsidRPr="00AF518F">
              <w:rPr>
                <w:rFonts w:ascii="Arial" w:hAnsi="Arial" w:cs="Arial"/>
                <w:sz w:val="22"/>
                <w:szCs w:val="22"/>
                <w:lang w:val="en-US"/>
              </w:rPr>
              <w:t xml:space="preserve"> </w:t>
            </w:r>
          </w:p>
          <w:p w:rsidR="00904DCE" w:rsidRPr="00AF518F" w:rsidRDefault="00904DCE" w:rsidP="001B058C">
            <w:pPr>
              <w:widowControl w:val="0"/>
              <w:autoSpaceDE w:val="0"/>
              <w:autoSpaceDN w:val="0"/>
              <w:adjustRightInd w:val="0"/>
              <w:contextualSpacing/>
              <w:rPr>
                <w:rFonts w:ascii="Arial" w:hAnsi="Arial" w:cs="Arial"/>
                <w:sz w:val="22"/>
                <w:szCs w:val="22"/>
                <w:lang w:val="en-US"/>
              </w:rPr>
            </w:pPr>
            <w:r w:rsidRPr="00AF518F">
              <w:rPr>
                <w:rFonts w:ascii="Arial" w:hAnsi="Arial" w:cs="Arial"/>
                <w:noProof/>
                <w:sz w:val="22"/>
                <w:szCs w:val="22"/>
                <w:lang w:val="en-GB" w:eastAsia="ja-JP"/>
              </w:rPr>
              <w:drawing>
                <wp:anchor distT="0" distB="0" distL="114300" distR="114300" simplePos="0" relativeHeight="251662336" behindDoc="1" locked="0" layoutInCell="1" allowOverlap="1" wp14:anchorId="54BFF29C" wp14:editId="62CB39A4">
                  <wp:simplePos x="0" y="0"/>
                  <wp:positionH relativeFrom="column">
                    <wp:posOffset>-55245</wp:posOffset>
                  </wp:positionH>
                  <wp:positionV relativeFrom="paragraph">
                    <wp:posOffset>-3175</wp:posOffset>
                  </wp:positionV>
                  <wp:extent cx="4477385" cy="2831465"/>
                  <wp:effectExtent l="19050" t="0" r="0" b="0"/>
                  <wp:wrapTight wrapText="bothSides">
                    <wp:wrapPolygon edited="0">
                      <wp:start x="-92" y="0"/>
                      <wp:lineTo x="-92" y="21508"/>
                      <wp:lineTo x="21597" y="21508"/>
                      <wp:lineTo x="21597" y="0"/>
                      <wp:lineTo x="-92" y="0"/>
                    </wp:wrapPolygon>
                  </wp:wrapTight>
                  <wp:docPr id="4" name="Picture 4" descr="http://upload.wikimedia.org/wikipedia/commons/f/f6/Map5.1Discrepant_Behavior_compress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pload.wikimedia.org/wikipedia/commons/f/f6/Map5.1Discrepant_Behavior_compressed.jpg"/>
                          <pic:cNvPicPr>
                            <a:picLocks noChangeAspect="1" noChangeArrowheads="1"/>
                          </pic:cNvPicPr>
                        </pic:nvPicPr>
                        <pic:blipFill>
                          <a:blip r:embed="rId22" cstate="print"/>
                          <a:srcRect/>
                          <a:stretch>
                            <a:fillRect/>
                          </a:stretch>
                        </pic:blipFill>
                        <pic:spPr bwMode="auto">
                          <a:xfrm>
                            <a:off x="0" y="0"/>
                            <a:ext cx="4477385" cy="2831465"/>
                          </a:xfrm>
                          <a:prstGeom prst="rect">
                            <a:avLst/>
                          </a:prstGeom>
                          <a:noFill/>
                          <a:ln w="9525">
                            <a:noFill/>
                            <a:miter lim="800000"/>
                            <a:headEnd/>
                            <a:tailEnd/>
                          </a:ln>
                        </pic:spPr>
                      </pic:pic>
                    </a:graphicData>
                  </a:graphic>
                </wp:anchor>
              </w:drawing>
            </w:r>
          </w:p>
        </w:tc>
      </w:tr>
      <w:tr w:rsidR="00B10DC4" w:rsidRPr="00A86059" w:rsidTr="0092158A">
        <w:trPr>
          <w:trHeight w:val="170"/>
          <w:ins w:id="360" w:author="Terada Saori" w:date="2013-03-21T12:16:00Z"/>
        </w:trPr>
        <w:tc>
          <w:tcPr>
            <w:tcW w:w="6048" w:type="dxa"/>
          </w:tcPr>
          <w:p w:rsidR="00AE1ACB" w:rsidRDefault="00AE1ACB">
            <w:pPr>
              <w:contextualSpacing/>
              <w:rPr>
                <w:ins w:id="361" w:author="Terada Saori" w:date="2013-04-03T14:51:00Z"/>
                <w:rFonts w:ascii="Arial" w:hAnsi="Arial" w:cs="Arial"/>
                <w:sz w:val="22"/>
                <w:szCs w:val="22"/>
                <w:lang w:val="en-US"/>
              </w:rPr>
              <w:pPrChange w:id="362" w:author="Terada Saori" w:date="2013-04-03T14:51:00Z">
                <w:pPr>
                  <w:ind w:left="360"/>
                  <w:contextualSpacing/>
                </w:pPr>
              </w:pPrChange>
            </w:pPr>
            <w:ins w:id="363" w:author="Terada Saori" w:date="2013-04-03T14:51:00Z">
              <w:r w:rsidRPr="00AE1ACB">
                <w:rPr>
                  <w:rFonts w:ascii="Arial" w:hAnsi="Arial" w:cs="Arial"/>
                  <w:b/>
                  <w:sz w:val="22"/>
                  <w:szCs w:val="22"/>
                  <w:lang w:val="en-US"/>
                  <w:rPrChange w:id="364" w:author="Terada Saori" w:date="2013-04-03T14:51:00Z">
                    <w:rPr>
                      <w:rFonts w:ascii="Arial" w:hAnsi="Arial" w:cs="Arial"/>
                      <w:sz w:val="22"/>
                      <w:szCs w:val="22"/>
                      <w:lang w:val="en-US"/>
                    </w:rPr>
                  </w:rPrChange>
                </w:rPr>
                <w:lastRenderedPageBreak/>
                <w:t>O</w:t>
              </w:r>
            </w:ins>
            <w:ins w:id="365" w:author="Terada Saori" w:date="2013-03-21T12:16:00Z">
              <w:r w:rsidR="00B10DC4" w:rsidRPr="00AE1ACB">
                <w:rPr>
                  <w:rFonts w:ascii="Arial" w:hAnsi="Arial" w:cs="Arial"/>
                  <w:b/>
                  <w:sz w:val="22"/>
                  <w:szCs w:val="22"/>
                  <w:lang w:val="en-US"/>
                </w:rPr>
                <w:t>ther mechanisms relevant to women’s rights</w:t>
              </w:r>
            </w:ins>
            <w:ins w:id="366" w:author="Terada Saori" w:date="2013-03-21T12:18:00Z">
              <w:r w:rsidR="00B10DC4" w:rsidRPr="00B10DC4">
                <w:rPr>
                  <w:rFonts w:ascii="Arial" w:hAnsi="Arial" w:cs="Arial"/>
                  <w:sz w:val="22"/>
                  <w:szCs w:val="22"/>
                  <w:lang w:val="en-US"/>
                  <w:rPrChange w:id="367" w:author="Terada Saori" w:date="2013-03-21T12:18:00Z">
                    <w:rPr>
                      <w:rFonts w:ascii="Arial" w:hAnsi="Arial" w:cs="Arial"/>
                      <w:b/>
                      <w:sz w:val="22"/>
                      <w:szCs w:val="22"/>
                      <w:lang w:val="en-US"/>
                    </w:rPr>
                  </w:rPrChange>
                </w:rPr>
                <w:t xml:space="preserve"> </w:t>
              </w:r>
            </w:ins>
          </w:p>
          <w:p w:rsidR="00AE1ACB" w:rsidRDefault="00AE1ACB">
            <w:pPr>
              <w:contextualSpacing/>
              <w:rPr>
                <w:ins w:id="368" w:author="Terada Saori" w:date="2013-04-03T14:51:00Z"/>
                <w:rFonts w:ascii="Arial" w:hAnsi="Arial" w:cs="Arial"/>
                <w:sz w:val="22"/>
                <w:szCs w:val="22"/>
                <w:lang w:val="en-US"/>
              </w:rPr>
              <w:pPrChange w:id="369" w:author="Terada Saori" w:date="2013-04-03T14:51:00Z">
                <w:pPr>
                  <w:ind w:left="360"/>
                  <w:contextualSpacing/>
                </w:pPr>
              </w:pPrChange>
            </w:pPr>
          </w:p>
          <w:p w:rsidR="00814558" w:rsidRPr="00814558" w:rsidRDefault="00814558" w:rsidP="00814558">
            <w:pPr>
              <w:rPr>
                <w:ins w:id="370" w:author="Terada Saori" w:date="2013-04-05T17:21:00Z"/>
                <w:rFonts w:ascii="Arial" w:hAnsi="Arial" w:cs="Arial"/>
                <w:sz w:val="22"/>
                <w:szCs w:val="22"/>
                <w:lang w:val="en-US"/>
                <w:rPrChange w:id="371" w:author="Terada Saori" w:date="2013-04-05T17:21:00Z">
                  <w:rPr>
                    <w:ins w:id="372" w:author="Terada Saori" w:date="2013-04-05T17:21:00Z"/>
                    <w:rFonts w:ascii="Arial" w:hAnsi="Arial" w:cs="Arial"/>
                    <w:b/>
                    <w:sz w:val="22"/>
                    <w:szCs w:val="22"/>
                    <w:lang w:val="en-US"/>
                  </w:rPr>
                </w:rPrChange>
              </w:rPr>
            </w:pPr>
            <w:ins w:id="373" w:author="Terada Saori" w:date="2013-04-05T17:21:00Z">
              <w:r w:rsidRPr="00814558">
                <w:rPr>
                  <w:rFonts w:ascii="Arial" w:hAnsi="Arial" w:cs="Arial"/>
                  <w:sz w:val="22"/>
                  <w:szCs w:val="22"/>
                  <w:lang w:val="en-US"/>
                  <w:rPrChange w:id="374" w:author="Terada Saori" w:date="2013-04-05T17:21:00Z">
                    <w:rPr>
                      <w:rFonts w:ascii="Arial" w:hAnsi="Arial" w:cs="Arial"/>
                      <w:b/>
                      <w:sz w:val="22"/>
                      <w:szCs w:val="22"/>
                      <w:lang w:val="en-US"/>
                    </w:rPr>
                  </w:rPrChange>
                </w:rPr>
                <w:t xml:space="preserve">The special procedures of the Human Rights Council are independent human rights experts with mandates to report and </w:t>
              </w:r>
              <w:proofErr w:type="gramStart"/>
              <w:r w:rsidRPr="00814558">
                <w:rPr>
                  <w:rFonts w:ascii="Arial" w:hAnsi="Arial" w:cs="Arial"/>
                  <w:sz w:val="22"/>
                  <w:szCs w:val="22"/>
                  <w:lang w:val="en-US"/>
                  <w:rPrChange w:id="375" w:author="Terada Saori" w:date="2013-04-05T17:21:00Z">
                    <w:rPr>
                      <w:rFonts w:ascii="Arial" w:hAnsi="Arial" w:cs="Arial"/>
                      <w:b/>
                      <w:sz w:val="22"/>
                      <w:szCs w:val="22"/>
                      <w:lang w:val="en-US"/>
                    </w:rPr>
                  </w:rPrChange>
                </w:rPr>
                <w:t>advise</w:t>
              </w:r>
              <w:proofErr w:type="gramEnd"/>
              <w:r w:rsidRPr="00814558">
                <w:rPr>
                  <w:rFonts w:ascii="Arial" w:hAnsi="Arial" w:cs="Arial"/>
                  <w:sz w:val="22"/>
                  <w:szCs w:val="22"/>
                  <w:lang w:val="en-US"/>
                  <w:rPrChange w:id="376" w:author="Terada Saori" w:date="2013-04-05T17:21:00Z">
                    <w:rPr>
                      <w:rFonts w:ascii="Arial" w:hAnsi="Arial" w:cs="Arial"/>
                      <w:b/>
                      <w:sz w:val="22"/>
                      <w:szCs w:val="22"/>
                      <w:lang w:val="en-US"/>
                    </w:rPr>
                  </w:rPrChange>
                </w:rPr>
                <w:t xml:space="preserve"> on human rights from a thematic or country-specific perspective. They act in their personal capacity and are not paid.  As of 1 January 2013 there are 36 thematic and 12 country mandates. All </w:t>
              </w:r>
              <w:r>
                <w:rPr>
                  <w:rFonts w:ascii="Arial" w:hAnsi="Arial" w:cs="Arial"/>
                  <w:sz w:val="22"/>
                  <w:szCs w:val="22"/>
                  <w:lang w:val="en-US"/>
                </w:rPr>
                <w:t>special procedures</w:t>
              </w:r>
              <w:r w:rsidRPr="00814558">
                <w:rPr>
                  <w:rFonts w:ascii="Arial" w:hAnsi="Arial" w:cs="Arial"/>
                  <w:sz w:val="22"/>
                  <w:szCs w:val="22"/>
                  <w:lang w:val="en-US"/>
                  <w:rPrChange w:id="377" w:author="Terada Saori" w:date="2013-04-05T17:21:00Z">
                    <w:rPr>
                      <w:rFonts w:ascii="Arial" w:hAnsi="Arial" w:cs="Arial"/>
                      <w:b/>
                      <w:sz w:val="22"/>
                      <w:szCs w:val="22"/>
                      <w:lang w:val="en-US"/>
                    </w:rPr>
                  </w:rPrChange>
                </w:rPr>
                <w:t xml:space="preserve"> are tasked to integrate a gender perspective into their work. In addition two mechanisms have been established specifically to examine violence against women (the SRVAW) and discrimination against women in law and in practice (the WGDAW).</w:t>
              </w:r>
            </w:ins>
          </w:p>
          <w:p w:rsidR="00814558" w:rsidRDefault="00814558" w:rsidP="00814558">
            <w:pPr>
              <w:rPr>
                <w:ins w:id="378" w:author="Terada Saori" w:date="2013-04-05T17:21:00Z"/>
                <w:rFonts w:ascii="Arial" w:hAnsi="Arial" w:cs="Arial"/>
                <w:b/>
                <w:sz w:val="22"/>
                <w:szCs w:val="22"/>
                <w:lang w:val="en-US"/>
              </w:rPr>
            </w:pPr>
          </w:p>
          <w:p w:rsidR="00814558" w:rsidRPr="00814558" w:rsidRDefault="00814558" w:rsidP="00814558">
            <w:pPr>
              <w:rPr>
                <w:ins w:id="379" w:author="Terada Saori" w:date="2013-04-05T17:18:00Z"/>
                <w:rFonts w:ascii="Arial" w:hAnsi="Arial" w:cs="Arial"/>
                <w:b/>
                <w:sz w:val="22"/>
                <w:szCs w:val="22"/>
                <w:lang w:val="en-US"/>
              </w:rPr>
            </w:pPr>
            <w:ins w:id="380" w:author="Terada Saori" w:date="2013-04-05T17:18:00Z">
              <w:r w:rsidRPr="00814558">
                <w:rPr>
                  <w:rFonts w:ascii="Arial" w:hAnsi="Arial" w:cs="Arial"/>
                  <w:b/>
                  <w:sz w:val="22"/>
                  <w:szCs w:val="22"/>
                  <w:lang w:val="en-US"/>
                </w:rPr>
                <w:t>The mandate of the Special Rapporteur on violence against women, its causes and consequences</w:t>
              </w:r>
            </w:ins>
          </w:p>
          <w:p w:rsidR="00814558" w:rsidRPr="00814558" w:rsidRDefault="00814558" w:rsidP="00814558">
            <w:pPr>
              <w:rPr>
                <w:ins w:id="381" w:author="Terada Saori" w:date="2013-04-05T17:18:00Z"/>
                <w:rFonts w:ascii="Arial" w:hAnsi="Arial" w:cs="Arial"/>
                <w:b/>
                <w:sz w:val="22"/>
                <w:szCs w:val="22"/>
                <w:lang w:val="en-US"/>
              </w:rPr>
            </w:pPr>
          </w:p>
          <w:p w:rsidR="00814558" w:rsidRPr="00814558" w:rsidRDefault="00814558" w:rsidP="00814558">
            <w:pPr>
              <w:rPr>
                <w:ins w:id="382" w:author="Terada Saori" w:date="2013-04-05T17:18:00Z"/>
                <w:rFonts w:ascii="Arial" w:hAnsi="Arial" w:cs="Arial"/>
                <w:sz w:val="22"/>
                <w:szCs w:val="22"/>
                <w:lang w:val="en-US"/>
                <w:rPrChange w:id="383" w:author="Terada Saori" w:date="2013-04-05T17:18:00Z">
                  <w:rPr>
                    <w:ins w:id="384" w:author="Terada Saori" w:date="2013-04-05T17:18:00Z"/>
                    <w:rFonts w:ascii="Arial" w:hAnsi="Arial" w:cs="Arial"/>
                    <w:b/>
                    <w:sz w:val="22"/>
                    <w:szCs w:val="22"/>
                    <w:lang w:val="en-US"/>
                  </w:rPr>
                </w:rPrChange>
              </w:rPr>
            </w:pPr>
            <w:ins w:id="385" w:author="Terada Saori" w:date="2013-04-05T17:18:00Z">
              <w:r w:rsidRPr="00814558">
                <w:rPr>
                  <w:rFonts w:ascii="Arial" w:hAnsi="Arial" w:cs="Arial"/>
                  <w:sz w:val="22"/>
                  <w:szCs w:val="22"/>
                  <w:lang w:val="en-US"/>
                  <w:rPrChange w:id="386" w:author="Terada Saori" w:date="2013-04-05T17:18:00Z">
                    <w:rPr>
                      <w:rFonts w:ascii="Arial" w:hAnsi="Arial" w:cs="Arial"/>
                      <w:b/>
                      <w:sz w:val="22"/>
                      <w:szCs w:val="22"/>
                      <w:lang w:val="en-US"/>
                    </w:rPr>
                  </w:rPrChange>
                </w:rPr>
                <w:t xml:space="preserve">Since its creation by the Commission on Human Rights in 1994, the mandate of the Special Rapporteur on violence against women: 1) studies the forms, prevalence, causes and consequences of violence against women; 2) analyses the legal and institutional developments in the protection of women against violence as well as the remaining challenges; and 3) provides key recommendations to Governments and to the international community to overcome such challenges. </w:t>
              </w:r>
            </w:ins>
          </w:p>
          <w:p w:rsidR="00814558" w:rsidRPr="00814558" w:rsidRDefault="00814558" w:rsidP="00814558">
            <w:pPr>
              <w:rPr>
                <w:ins w:id="387" w:author="Terada Saori" w:date="2013-04-05T17:18:00Z"/>
                <w:rFonts w:ascii="Arial" w:hAnsi="Arial" w:cs="Arial"/>
                <w:sz w:val="22"/>
                <w:szCs w:val="22"/>
                <w:lang w:val="en-US"/>
                <w:rPrChange w:id="388" w:author="Terada Saori" w:date="2013-04-05T17:18:00Z">
                  <w:rPr>
                    <w:ins w:id="389" w:author="Terada Saori" w:date="2013-04-05T17:18:00Z"/>
                    <w:rFonts w:ascii="Arial" w:hAnsi="Arial" w:cs="Arial"/>
                    <w:b/>
                    <w:sz w:val="22"/>
                    <w:szCs w:val="22"/>
                    <w:lang w:val="en-US"/>
                  </w:rPr>
                </w:rPrChange>
              </w:rPr>
            </w:pPr>
          </w:p>
          <w:p w:rsidR="00814558" w:rsidRDefault="00814558" w:rsidP="00814558">
            <w:pPr>
              <w:rPr>
                <w:ins w:id="390" w:author="Terada Saori" w:date="2013-04-05T17:22:00Z"/>
                <w:rFonts w:ascii="Arial" w:hAnsi="Arial" w:cs="Arial"/>
                <w:sz w:val="22"/>
                <w:szCs w:val="22"/>
                <w:lang w:val="en-US"/>
              </w:rPr>
            </w:pPr>
            <w:ins w:id="391" w:author="Terada Saori" w:date="2013-04-05T17:18:00Z">
              <w:r w:rsidRPr="00814558">
                <w:rPr>
                  <w:rFonts w:ascii="Arial" w:hAnsi="Arial" w:cs="Arial"/>
                  <w:sz w:val="22"/>
                  <w:szCs w:val="22"/>
                  <w:lang w:val="en-US"/>
                  <w:rPrChange w:id="392" w:author="Terada Saori" w:date="2013-04-05T17:18:00Z">
                    <w:rPr>
                      <w:rFonts w:ascii="Arial" w:hAnsi="Arial" w:cs="Arial"/>
                      <w:b/>
                      <w:sz w:val="22"/>
                      <w:szCs w:val="22"/>
                      <w:lang w:val="en-US"/>
                    </w:rPr>
                  </w:rPrChange>
                </w:rPr>
                <w:t>The Special Rapporteur is mandated to transmit communications to States regarding alleged cases of violence against women, undertake country visits, and submit annual thematic reports. The mandate analyses violence against women in the family; in the community; violence perpetrated or condoned by the State; and in the transnational arena.</w:t>
              </w:r>
            </w:ins>
          </w:p>
          <w:p w:rsidR="00814558" w:rsidRPr="00814558" w:rsidRDefault="00814558" w:rsidP="00814558">
            <w:pPr>
              <w:rPr>
                <w:ins w:id="393" w:author="Terada Saori" w:date="2013-04-05T17:18:00Z"/>
                <w:rFonts w:ascii="Arial" w:hAnsi="Arial" w:cs="Arial"/>
                <w:sz w:val="22"/>
                <w:szCs w:val="22"/>
                <w:lang w:val="en-US"/>
                <w:rPrChange w:id="394" w:author="Terada Saori" w:date="2013-04-05T17:18:00Z">
                  <w:rPr>
                    <w:ins w:id="395" w:author="Terada Saori" w:date="2013-04-05T17:18:00Z"/>
                    <w:rFonts w:ascii="Arial" w:hAnsi="Arial" w:cs="Arial"/>
                    <w:b/>
                    <w:sz w:val="22"/>
                    <w:szCs w:val="22"/>
                    <w:lang w:val="en-US"/>
                  </w:rPr>
                </w:rPrChange>
              </w:rPr>
            </w:pPr>
            <w:ins w:id="396" w:author="Terada Saori" w:date="2013-04-05T17:22:00Z">
              <w:r w:rsidRPr="00814558">
                <w:rPr>
                  <w:rFonts w:ascii="Arial" w:hAnsi="Arial" w:cs="Arial"/>
                  <w:sz w:val="22"/>
                  <w:szCs w:val="22"/>
                  <w:lang w:val="en-US"/>
                </w:rPr>
                <w:lastRenderedPageBreak/>
                <w:t>http://www.ohchr.org/EN/Issues/Women/SRWomen/Pages/SRWomenIndex.aspx</w:t>
              </w:r>
            </w:ins>
          </w:p>
          <w:p w:rsidR="00814558" w:rsidRPr="00814558" w:rsidRDefault="00814558" w:rsidP="00814558">
            <w:pPr>
              <w:rPr>
                <w:ins w:id="397" w:author="Terada Saori" w:date="2013-04-05T17:18:00Z"/>
                <w:rFonts w:ascii="Arial" w:hAnsi="Arial" w:cs="Arial"/>
                <w:sz w:val="22"/>
                <w:szCs w:val="22"/>
                <w:lang w:val="en-US"/>
                <w:rPrChange w:id="398" w:author="Terada Saori" w:date="2013-04-05T17:18:00Z">
                  <w:rPr>
                    <w:ins w:id="399" w:author="Terada Saori" w:date="2013-04-05T17:18:00Z"/>
                    <w:rFonts w:ascii="Arial" w:hAnsi="Arial" w:cs="Arial"/>
                    <w:b/>
                    <w:sz w:val="22"/>
                    <w:szCs w:val="22"/>
                    <w:lang w:val="en-US"/>
                  </w:rPr>
                </w:rPrChange>
              </w:rPr>
            </w:pPr>
          </w:p>
          <w:p w:rsidR="00AE1ACB" w:rsidRPr="00814558" w:rsidRDefault="00AE1ACB" w:rsidP="00AE1ACB">
            <w:pPr>
              <w:contextualSpacing/>
              <w:rPr>
                <w:ins w:id="400" w:author="Terada Saori" w:date="2013-04-03T14:54:00Z"/>
                <w:rFonts w:ascii="Arial" w:hAnsi="Arial" w:cs="Arial"/>
                <w:b/>
                <w:sz w:val="22"/>
                <w:szCs w:val="22"/>
                <w:lang w:val="en-US"/>
                <w:rPrChange w:id="401" w:author="Terada Saori" w:date="2013-04-05T17:18:00Z">
                  <w:rPr>
                    <w:ins w:id="402" w:author="Terada Saori" w:date="2013-04-03T14:54:00Z"/>
                    <w:rFonts w:ascii="Arial" w:hAnsi="Arial" w:cs="Arial"/>
                    <w:sz w:val="22"/>
                    <w:szCs w:val="22"/>
                    <w:lang w:val="en-US"/>
                  </w:rPr>
                </w:rPrChange>
              </w:rPr>
            </w:pPr>
            <w:ins w:id="403" w:author="Terada Saori" w:date="2013-04-03T14:54:00Z">
              <w:r w:rsidRPr="00814558">
                <w:rPr>
                  <w:rFonts w:ascii="Arial" w:hAnsi="Arial" w:cs="Arial"/>
                  <w:b/>
                  <w:sz w:val="22"/>
                  <w:szCs w:val="22"/>
                  <w:lang w:val="en-US"/>
                  <w:rPrChange w:id="404" w:author="Terada Saori" w:date="2013-04-05T17:18:00Z">
                    <w:rPr>
                      <w:rFonts w:ascii="Arial" w:hAnsi="Arial" w:cs="Arial"/>
                      <w:sz w:val="22"/>
                      <w:szCs w:val="22"/>
                      <w:lang w:val="en-US"/>
                    </w:rPr>
                  </w:rPrChange>
                </w:rPr>
                <w:t>Working group on Discrimination against women in law and in practice</w:t>
              </w:r>
            </w:ins>
          </w:p>
          <w:p w:rsidR="00AE1ACB" w:rsidRDefault="00814558">
            <w:pPr>
              <w:rPr>
                <w:ins w:id="405" w:author="Terada Saori" w:date="2013-04-05T17:19:00Z"/>
                <w:rFonts w:ascii="Arial" w:hAnsi="Arial" w:cs="Arial"/>
                <w:sz w:val="22"/>
                <w:szCs w:val="22"/>
                <w:lang w:val="en-US"/>
              </w:rPr>
              <w:pPrChange w:id="406" w:author="Terada Saori" w:date="2013-04-03T14:51:00Z">
                <w:pPr>
                  <w:ind w:left="360"/>
                  <w:contextualSpacing/>
                </w:pPr>
              </w:pPrChange>
            </w:pPr>
            <w:ins w:id="407" w:author="Terada Saori" w:date="2013-04-05T17:19:00Z">
              <w:r w:rsidRPr="00814558">
                <w:rPr>
                  <w:rFonts w:ascii="Arial" w:hAnsi="Arial" w:cs="Arial"/>
                  <w:sz w:val="22"/>
                  <w:szCs w:val="22"/>
                  <w:lang w:val="en-US"/>
                </w:rPr>
                <w:t xml:space="preserve">The Working Group on the issue of discrimination against women in law and in practice was established in October 2010. It is composed by five independent experts from different geographical regions. The Working Group is tasked, among others, </w:t>
              </w:r>
              <w:proofErr w:type="gramStart"/>
              <w:r w:rsidRPr="00814558">
                <w:rPr>
                  <w:rFonts w:ascii="Arial" w:hAnsi="Arial" w:cs="Arial"/>
                  <w:sz w:val="22"/>
                  <w:szCs w:val="22"/>
                  <w:lang w:val="en-US"/>
                </w:rPr>
                <w:t>to  engage</w:t>
              </w:r>
              <w:proofErr w:type="gramEnd"/>
              <w:r w:rsidRPr="00814558">
                <w:rPr>
                  <w:rFonts w:ascii="Arial" w:hAnsi="Arial" w:cs="Arial"/>
                  <w:sz w:val="22"/>
                  <w:szCs w:val="22"/>
                  <w:lang w:val="en-US"/>
                </w:rPr>
                <w:t xml:space="preserve"> in dialogue with Governments and other stakeholders on the issue of eliminating discrimination against women in law and in practice; to identify good practices relating to the elimination of laws that discriminate against women or are discriminatory in terms of implementation or impact; and to make recommendations on the improvement of legislation and the implementation of the law. The thematic and country mission reports produced by the Working Group helps identifying critical issues to address gender </w:t>
              </w:r>
              <w:proofErr w:type="gramStart"/>
              <w:r w:rsidRPr="00814558">
                <w:rPr>
                  <w:rFonts w:ascii="Arial" w:hAnsi="Arial" w:cs="Arial"/>
                  <w:sz w:val="22"/>
                  <w:szCs w:val="22"/>
                  <w:lang w:val="en-US"/>
                </w:rPr>
                <w:t>based  discrimination</w:t>
              </w:r>
              <w:proofErr w:type="gramEnd"/>
              <w:r w:rsidRPr="00814558">
                <w:rPr>
                  <w:rFonts w:ascii="Arial" w:hAnsi="Arial" w:cs="Arial"/>
                  <w:sz w:val="22"/>
                  <w:szCs w:val="22"/>
                  <w:lang w:val="en-US"/>
                </w:rPr>
                <w:t xml:space="preserve"> in all areas of life and presents  frameworks to eliminate discrimination in law and in practice, including good practices towards achieving substantive gender equality in political and public life. In the framework of its mandate, the Working Group also receives information related to cases or situations of alleged discrimination against women in law and in practice.</w:t>
              </w:r>
            </w:ins>
          </w:p>
          <w:p w:rsidR="00814558" w:rsidRDefault="00814558">
            <w:pPr>
              <w:rPr>
                <w:ins w:id="408" w:author="Terada Saori" w:date="2013-04-05T17:22:00Z"/>
                <w:rFonts w:ascii="Arial" w:hAnsi="Arial" w:cs="Arial"/>
                <w:sz w:val="22"/>
                <w:szCs w:val="22"/>
                <w:lang w:val="en-US"/>
              </w:rPr>
              <w:pPrChange w:id="409" w:author="Terada Saori" w:date="2013-04-03T14:51:00Z">
                <w:pPr>
                  <w:ind w:left="360"/>
                  <w:contextualSpacing/>
                </w:pPr>
              </w:pPrChange>
            </w:pPr>
            <w:ins w:id="410" w:author="Terada Saori" w:date="2013-04-05T17:22:00Z">
              <w:r w:rsidRPr="00814558">
                <w:rPr>
                  <w:rFonts w:ascii="Arial" w:hAnsi="Arial" w:cs="Arial"/>
                  <w:sz w:val="22"/>
                  <w:szCs w:val="22"/>
                  <w:lang w:val="en-US"/>
                </w:rPr>
                <w:t>http://www.ohchr.org/EN/Issues/Women/WGWomen/Pages/WGWomenIndex.aspx</w:t>
              </w:r>
              <w:bookmarkStart w:id="411" w:name="_GoBack"/>
              <w:bookmarkEnd w:id="411"/>
            </w:ins>
          </w:p>
          <w:p w:rsidR="00814558" w:rsidRDefault="00814558">
            <w:pPr>
              <w:rPr>
                <w:ins w:id="412" w:author="Terada Saori" w:date="2013-04-03T14:51:00Z"/>
                <w:rFonts w:ascii="Arial" w:hAnsi="Arial" w:cs="Arial"/>
                <w:sz w:val="22"/>
                <w:szCs w:val="22"/>
                <w:lang w:val="en-US"/>
              </w:rPr>
              <w:pPrChange w:id="413" w:author="Terada Saori" w:date="2013-04-03T14:51:00Z">
                <w:pPr>
                  <w:ind w:left="360"/>
                  <w:contextualSpacing/>
                </w:pPr>
              </w:pPrChange>
            </w:pPr>
          </w:p>
          <w:p w:rsidR="00B10DC4" w:rsidRPr="00AE1ACB" w:rsidRDefault="001433E6">
            <w:pPr>
              <w:rPr>
                <w:ins w:id="414" w:author="Terada Saori" w:date="2013-03-21T12:17:00Z"/>
                <w:rFonts w:ascii="Arial" w:hAnsi="Arial" w:cs="Arial"/>
                <w:sz w:val="22"/>
                <w:szCs w:val="22"/>
                <w:lang w:val="en-US"/>
                <w:rPrChange w:id="415" w:author="Terada Saori" w:date="2013-04-03T14:51:00Z">
                  <w:rPr>
                    <w:ins w:id="416" w:author="Terada Saori" w:date="2013-03-21T12:17:00Z"/>
                    <w:rFonts w:ascii="Arial" w:hAnsi="Arial" w:cs="Arial"/>
                    <w:b/>
                    <w:sz w:val="22"/>
                    <w:szCs w:val="22"/>
                    <w:lang w:val="en-US"/>
                  </w:rPr>
                </w:rPrChange>
              </w:rPr>
              <w:pPrChange w:id="417" w:author="Terada Saori" w:date="2013-04-03T14:51:00Z">
                <w:pPr>
                  <w:ind w:left="360"/>
                  <w:contextualSpacing/>
                </w:pPr>
              </w:pPrChange>
            </w:pPr>
            <w:ins w:id="418" w:author="Terada Saori" w:date="2013-04-03T15:33:00Z">
              <w:r w:rsidRPr="001433E6">
                <w:rPr>
                  <w:rFonts w:ascii="Arial" w:hAnsi="Arial" w:cs="Arial"/>
                  <w:b/>
                  <w:sz w:val="22"/>
                  <w:szCs w:val="22"/>
                  <w:lang w:val="en-US"/>
                  <w:rPrChange w:id="419" w:author="Terada Saori" w:date="2013-04-03T15:34:00Z">
                    <w:rPr>
                      <w:rFonts w:ascii="Arial" w:hAnsi="Arial" w:cs="Arial"/>
                      <w:sz w:val="22"/>
                      <w:szCs w:val="22"/>
                      <w:lang w:val="en-US"/>
                    </w:rPr>
                  </w:rPrChange>
                </w:rPr>
                <w:t>The Human Rights Co</w:t>
              </w:r>
            </w:ins>
            <w:ins w:id="420" w:author="Terada Saori" w:date="2013-04-03T15:34:00Z">
              <w:r w:rsidRPr="001433E6">
                <w:rPr>
                  <w:rFonts w:ascii="Arial" w:hAnsi="Arial" w:cs="Arial"/>
                  <w:b/>
                  <w:sz w:val="22"/>
                  <w:szCs w:val="22"/>
                  <w:lang w:val="en-US"/>
                  <w:rPrChange w:id="421" w:author="Terada Saori" w:date="2013-04-03T15:34:00Z">
                    <w:rPr>
                      <w:rFonts w:ascii="Arial" w:hAnsi="Arial" w:cs="Arial"/>
                      <w:sz w:val="22"/>
                      <w:szCs w:val="22"/>
                      <w:lang w:val="en-US"/>
                    </w:rPr>
                  </w:rPrChange>
                </w:rPr>
                <w:t>u</w:t>
              </w:r>
            </w:ins>
            <w:ins w:id="422" w:author="Terada Saori" w:date="2013-04-03T15:33:00Z">
              <w:r w:rsidRPr="001433E6">
                <w:rPr>
                  <w:rFonts w:ascii="Arial" w:hAnsi="Arial" w:cs="Arial"/>
                  <w:b/>
                  <w:sz w:val="22"/>
                  <w:szCs w:val="22"/>
                  <w:lang w:val="en-US"/>
                  <w:rPrChange w:id="423" w:author="Terada Saori" w:date="2013-04-03T15:34:00Z">
                    <w:rPr>
                      <w:rFonts w:ascii="Arial" w:hAnsi="Arial" w:cs="Arial"/>
                      <w:sz w:val="22"/>
                      <w:szCs w:val="22"/>
                      <w:lang w:val="en-US"/>
                    </w:rPr>
                  </w:rPrChange>
                </w:rPr>
                <w:t>ncil’s Universal Periodic Review Procedure</w:t>
              </w:r>
            </w:ins>
            <w:ins w:id="424" w:author="Terada Saori" w:date="2013-04-03T15:34:00Z">
              <w:r>
                <w:rPr>
                  <w:rFonts w:ascii="Arial" w:hAnsi="Arial" w:cs="Arial"/>
                  <w:sz w:val="22"/>
                  <w:szCs w:val="22"/>
                  <w:lang w:val="en-US"/>
                </w:rPr>
                <w:t>:</w:t>
              </w:r>
            </w:ins>
          </w:p>
          <w:p w:rsidR="00B10DC4" w:rsidRDefault="001433E6">
            <w:pPr>
              <w:rPr>
                <w:ins w:id="425" w:author="Terada Saori" w:date="2013-04-03T15:39:00Z"/>
                <w:rFonts w:ascii="Arial" w:hAnsi="Arial" w:cs="Arial"/>
                <w:sz w:val="22"/>
                <w:szCs w:val="22"/>
                <w:lang w:val="en-US"/>
              </w:rPr>
              <w:pPrChange w:id="426" w:author="Terada Saori" w:date="2013-04-03T14:51:00Z">
                <w:pPr>
                  <w:ind w:left="360"/>
                  <w:contextualSpacing/>
                </w:pPr>
              </w:pPrChange>
            </w:pPr>
            <w:ins w:id="427" w:author="Terada Saori" w:date="2013-04-03T15:34:00Z">
              <w:r>
                <w:rPr>
                  <w:rFonts w:ascii="Arial" w:hAnsi="Arial" w:cs="Arial"/>
                  <w:sz w:val="22"/>
                  <w:szCs w:val="22"/>
                  <w:lang w:val="en-US"/>
                </w:rPr>
                <w:t xml:space="preserve">The </w:t>
              </w:r>
            </w:ins>
            <w:ins w:id="428" w:author="Terada Saori" w:date="2013-04-03T15:36:00Z">
              <w:r>
                <w:rPr>
                  <w:rFonts w:ascii="Arial" w:hAnsi="Arial" w:cs="Arial"/>
                  <w:sz w:val="22"/>
                  <w:szCs w:val="22"/>
                  <w:lang w:val="en-US"/>
                </w:rPr>
                <w:t>establishment</w:t>
              </w:r>
            </w:ins>
            <w:ins w:id="429" w:author="Terada Saori" w:date="2013-04-03T15:34:00Z">
              <w:r>
                <w:rPr>
                  <w:rFonts w:ascii="Arial" w:hAnsi="Arial" w:cs="Arial"/>
                  <w:sz w:val="22"/>
                  <w:szCs w:val="22"/>
                  <w:lang w:val="en-US"/>
                </w:rPr>
                <w:t xml:space="preserve"> of the Human Rights Council and the introduction of the Universal Periodic Review </w:t>
              </w:r>
            </w:ins>
            <w:ins w:id="430" w:author="Terada Saori" w:date="2013-04-03T15:35:00Z">
              <w:r>
                <w:rPr>
                  <w:rFonts w:ascii="Arial" w:hAnsi="Arial" w:cs="Arial"/>
                  <w:sz w:val="22"/>
                  <w:szCs w:val="22"/>
                  <w:lang w:val="en-US"/>
                </w:rPr>
                <w:t>(</w:t>
              </w:r>
            </w:ins>
            <w:ins w:id="431" w:author="Terada Saori" w:date="2013-04-03T15:36:00Z">
              <w:r>
                <w:rPr>
                  <w:rFonts w:ascii="Arial" w:hAnsi="Arial" w:cs="Arial"/>
                  <w:sz w:val="22"/>
                  <w:szCs w:val="22"/>
                  <w:lang w:val="en-US"/>
                </w:rPr>
                <w:t xml:space="preserve">UPR) in </w:t>
              </w:r>
            </w:ins>
            <w:ins w:id="432" w:author="Terada Saori" w:date="2013-04-03T15:35:00Z">
              <w:r>
                <w:rPr>
                  <w:rFonts w:ascii="Arial" w:hAnsi="Arial" w:cs="Arial"/>
                  <w:sz w:val="22"/>
                  <w:szCs w:val="22"/>
                  <w:lang w:val="en-US"/>
                </w:rPr>
                <w:t>2006</w:t>
              </w:r>
            </w:ins>
            <w:ins w:id="433" w:author="Terada Saori" w:date="2013-04-03T15:36:00Z">
              <w:r>
                <w:rPr>
                  <w:rFonts w:ascii="Arial" w:hAnsi="Arial" w:cs="Arial"/>
                  <w:sz w:val="22"/>
                  <w:szCs w:val="22"/>
                  <w:lang w:val="en-US"/>
                </w:rPr>
                <w:t xml:space="preserve"> </w:t>
              </w:r>
            </w:ins>
            <w:ins w:id="434" w:author="Terada Saori" w:date="2013-04-03T15:38:00Z">
              <w:r>
                <w:rPr>
                  <w:rFonts w:ascii="Arial" w:hAnsi="Arial" w:cs="Arial"/>
                  <w:sz w:val="22"/>
                  <w:szCs w:val="22"/>
                  <w:lang w:val="en-US"/>
                </w:rPr>
                <w:t>offer</w:t>
              </w:r>
            </w:ins>
            <w:ins w:id="435" w:author="Terada Saori" w:date="2013-04-03T15:36:00Z">
              <w:r>
                <w:rPr>
                  <w:rFonts w:ascii="Arial" w:hAnsi="Arial" w:cs="Arial"/>
                  <w:sz w:val="22"/>
                  <w:szCs w:val="22"/>
                  <w:lang w:val="en-US"/>
                </w:rPr>
                <w:t xml:space="preserve"> new opportunities for women’s rights</w:t>
              </w:r>
            </w:ins>
            <w:ins w:id="436" w:author="Terada Saori" w:date="2013-04-03T15:38:00Z">
              <w:r>
                <w:rPr>
                  <w:rFonts w:ascii="Arial" w:hAnsi="Arial" w:cs="Arial"/>
                  <w:sz w:val="22"/>
                  <w:szCs w:val="22"/>
                  <w:lang w:val="en-US"/>
                </w:rPr>
                <w:t xml:space="preserve">, reinforcing the </w:t>
              </w:r>
              <w:r>
                <w:rPr>
                  <w:rFonts w:ascii="Arial" w:hAnsi="Arial" w:cs="Arial"/>
                  <w:sz w:val="22"/>
                  <w:szCs w:val="22"/>
                  <w:lang w:val="en-US"/>
                </w:rPr>
                <w:lastRenderedPageBreak/>
                <w:t xml:space="preserve">recommendations of the </w:t>
              </w:r>
            </w:ins>
            <w:ins w:id="437" w:author="Terada Saori" w:date="2013-04-03T15:36:00Z">
              <w:r>
                <w:rPr>
                  <w:rFonts w:ascii="Arial" w:hAnsi="Arial" w:cs="Arial"/>
                  <w:sz w:val="22"/>
                  <w:szCs w:val="22"/>
                  <w:lang w:val="en-US"/>
                </w:rPr>
                <w:t xml:space="preserve">CEDAW. </w:t>
              </w:r>
            </w:ins>
            <w:ins w:id="438" w:author="Terada Saori" w:date="2013-04-03T15:35:00Z">
              <w:r>
                <w:rPr>
                  <w:rFonts w:ascii="Arial" w:hAnsi="Arial" w:cs="Arial"/>
                  <w:sz w:val="22"/>
                  <w:szCs w:val="22"/>
                  <w:lang w:val="en-US"/>
                </w:rPr>
                <w:t xml:space="preserve"> </w:t>
              </w:r>
              <w:r w:rsidRPr="001433E6">
                <w:rPr>
                  <w:rFonts w:ascii="Arial" w:hAnsi="Arial" w:cs="Arial"/>
                  <w:sz w:val="22"/>
                  <w:szCs w:val="22"/>
                  <w:lang w:val="en-US"/>
                </w:rPr>
                <w:t xml:space="preserve">The </w:t>
              </w:r>
            </w:ins>
            <w:ins w:id="439" w:author="Terada Saori" w:date="2013-04-03T15:36:00Z">
              <w:r>
                <w:rPr>
                  <w:rFonts w:ascii="Arial" w:hAnsi="Arial" w:cs="Arial"/>
                  <w:sz w:val="22"/>
                  <w:szCs w:val="22"/>
                  <w:lang w:val="en-US"/>
                </w:rPr>
                <w:t>UPR</w:t>
              </w:r>
            </w:ins>
            <w:ins w:id="440" w:author="Terada Saori" w:date="2013-04-03T15:35:00Z">
              <w:r w:rsidRPr="001433E6">
                <w:rPr>
                  <w:rFonts w:ascii="Arial" w:hAnsi="Arial" w:cs="Arial"/>
                  <w:sz w:val="22"/>
                  <w:szCs w:val="22"/>
                  <w:lang w:val="en-US"/>
                </w:rPr>
                <w:t xml:space="preserve"> is a unique process which involves a review of the human rights records of a</w:t>
              </w:r>
              <w:r>
                <w:rPr>
                  <w:rFonts w:ascii="Arial" w:hAnsi="Arial" w:cs="Arial"/>
                  <w:sz w:val="22"/>
                  <w:szCs w:val="22"/>
                  <w:lang w:val="en-US"/>
                </w:rPr>
                <w:t>ll UN Member States</w:t>
              </w:r>
            </w:ins>
            <w:ins w:id="441" w:author="Terada Saori" w:date="2013-04-03T15:37:00Z">
              <w:r>
                <w:rPr>
                  <w:rFonts w:ascii="Arial" w:hAnsi="Arial" w:cs="Arial"/>
                  <w:sz w:val="22"/>
                  <w:szCs w:val="22"/>
                  <w:lang w:val="en-US"/>
                </w:rPr>
                <w:t xml:space="preserve">, whereby each State </w:t>
              </w:r>
            </w:ins>
            <w:ins w:id="442" w:author="Terada Saori" w:date="2013-04-03T15:35:00Z">
              <w:r w:rsidRPr="001433E6">
                <w:rPr>
                  <w:rFonts w:ascii="Arial" w:hAnsi="Arial" w:cs="Arial"/>
                  <w:sz w:val="22"/>
                  <w:szCs w:val="22"/>
                  <w:lang w:val="en-US"/>
                </w:rPr>
                <w:t>declare</w:t>
              </w:r>
            </w:ins>
            <w:ins w:id="443" w:author="Terada Saori" w:date="2013-04-03T15:37:00Z">
              <w:r>
                <w:rPr>
                  <w:rFonts w:ascii="Arial" w:hAnsi="Arial" w:cs="Arial"/>
                  <w:sz w:val="22"/>
                  <w:szCs w:val="22"/>
                  <w:lang w:val="en-US"/>
                </w:rPr>
                <w:t>s</w:t>
              </w:r>
            </w:ins>
            <w:ins w:id="444" w:author="Terada Saori" w:date="2013-04-03T15:35:00Z">
              <w:r w:rsidRPr="001433E6">
                <w:rPr>
                  <w:rFonts w:ascii="Arial" w:hAnsi="Arial" w:cs="Arial"/>
                  <w:sz w:val="22"/>
                  <w:szCs w:val="22"/>
                  <w:lang w:val="en-US"/>
                </w:rPr>
                <w:t xml:space="preserve"> what actions </w:t>
              </w:r>
            </w:ins>
            <w:ins w:id="445" w:author="Terada Saori" w:date="2013-04-03T15:37:00Z">
              <w:r>
                <w:rPr>
                  <w:rFonts w:ascii="Arial" w:hAnsi="Arial" w:cs="Arial"/>
                  <w:sz w:val="22"/>
                  <w:szCs w:val="22"/>
                  <w:lang w:val="en-US"/>
                </w:rPr>
                <w:t xml:space="preserve">it has </w:t>
              </w:r>
            </w:ins>
            <w:ins w:id="446" w:author="Terada Saori" w:date="2013-04-03T15:35:00Z">
              <w:r w:rsidRPr="001433E6">
                <w:rPr>
                  <w:rFonts w:ascii="Arial" w:hAnsi="Arial" w:cs="Arial"/>
                  <w:sz w:val="22"/>
                  <w:szCs w:val="22"/>
                  <w:lang w:val="en-US"/>
                </w:rPr>
                <w:t>taken to improve the human rights situations in their countries</w:t>
              </w:r>
            </w:ins>
            <w:ins w:id="447" w:author="Terada Saori" w:date="2013-04-03T15:37:00Z">
              <w:r>
                <w:rPr>
                  <w:rFonts w:ascii="Arial" w:hAnsi="Arial" w:cs="Arial"/>
                  <w:sz w:val="22"/>
                  <w:szCs w:val="22"/>
                  <w:lang w:val="en-US"/>
                </w:rPr>
                <w:t xml:space="preserve">, including the rights of women. </w:t>
              </w:r>
            </w:ins>
            <w:ins w:id="448" w:author="Terada Saori" w:date="2013-04-03T15:35:00Z">
              <w:r w:rsidRPr="001433E6">
                <w:rPr>
                  <w:rFonts w:ascii="Arial" w:hAnsi="Arial" w:cs="Arial"/>
                  <w:sz w:val="22"/>
                  <w:szCs w:val="22"/>
                  <w:lang w:val="en-US"/>
                </w:rPr>
                <w:t xml:space="preserve"> </w:t>
              </w:r>
            </w:ins>
          </w:p>
          <w:p w:rsidR="001433E6" w:rsidRDefault="001433E6">
            <w:pPr>
              <w:rPr>
                <w:ins w:id="449" w:author="Terada Saori" w:date="2013-04-03T15:41:00Z"/>
                <w:rFonts w:ascii="Arial" w:hAnsi="Arial" w:cs="Arial"/>
                <w:sz w:val="22"/>
                <w:szCs w:val="22"/>
                <w:lang w:val="en-US"/>
              </w:rPr>
              <w:pPrChange w:id="450" w:author="Terada Saori" w:date="2013-04-03T14:51:00Z">
                <w:pPr>
                  <w:ind w:left="360"/>
                  <w:contextualSpacing/>
                </w:pPr>
              </w:pPrChange>
            </w:pPr>
            <w:ins w:id="451" w:author="Terada Saori" w:date="2013-04-03T15:39:00Z">
              <w:r>
                <w:rPr>
                  <w:rFonts w:ascii="Arial" w:hAnsi="Arial" w:cs="Arial"/>
                  <w:sz w:val="22"/>
                  <w:szCs w:val="22"/>
                  <w:lang w:val="en-US"/>
                </w:rPr>
                <w:t xml:space="preserve">For example, </w:t>
              </w:r>
            </w:ins>
            <w:ins w:id="452" w:author="Terada Saori" w:date="2013-04-03T15:40:00Z">
              <w:r>
                <w:rPr>
                  <w:rFonts w:ascii="Arial" w:hAnsi="Arial" w:cs="Arial"/>
                  <w:sz w:val="22"/>
                  <w:szCs w:val="22"/>
                  <w:lang w:val="en-US"/>
                </w:rPr>
                <w:t xml:space="preserve">among the 48 recommendations made by States to Vanuatu in 2009 before the UPR, a number of them </w:t>
              </w:r>
            </w:ins>
            <w:ins w:id="453" w:author="Terada Saori" w:date="2013-04-03T15:41:00Z">
              <w:r>
                <w:rPr>
                  <w:rFonts w:ascii="Arial" w:hAnsi="Arial" w:cs="Arial"/>
                  <w:sz w:val="22"/>
                  <w:szCs w:val="22"/>
                  <w:lang w:val="en-US"/>
                </w:rPr>
                <w:t>explicitly</w:t>
              </w:r>
            </w:ins>
            <w:ins w:id="454" w:author="Terada Saori" w:date="2013-04-03T15:40:00Z">
              <w:r>
                <w:rPr>
                  <w:rFonts w:ascii="Arial" w:hAnsi="Arial" w:cs="Arial"/>
                  <w:sz w:val="22"/>
                  <w:szCs w:val="22"/>
                  <w:lang w:val="en-US"/>
                </w:rPr>
                <w:t xml:space="preserve"> re</w:t>
              </w:r>
            </w:ins>
            <w:ins w:id="455" w:author="Terada Saori" w:date="2013-04-03T15:41:00Z">
              <w:r>
                <w:rPr>
                  <w:rFonts w:ascii="Arial" w:hAnsi="Arial" w:cs="Arial"/>
                  <w:sz w:val="22"/>
                  <w:szCs w:val="22"/>
                  <w:lang w:val="en-US"/>
                </w:rPr>
                <w:t>ferred to CEDAW or the Committee’s recommendations to Vanuatu. Vanuatu responded to these recommendations by characterizing them as “acceptable”, meaning that it will undertake steps to give effect to those recommendations.</w:t>
              </w:r>
            </w:ins>
          </w:p>
          <w:p w:rsidR="001433E6" w:rsidRPr="001433E6" w:rsidRDefault="001433E6">
            <w:pPr>
              <w:rPr>
                <w:ins w:id="456" w:author="Terada Saori" w:date="2013-03-21T12:18:00Z"/>
                <w:rFonts w:ascii="Arial" w:hAnsi="Arial" w:cs="Arial"/>
                <w:sz w:val="22"/>
                <w:szCs w:val="22"/>
                <w:lang w:val="en-US"/>
              </w:rPr>
              <w:pPrChange w:id="457" w:author="Terada Saori" w:date="2013-04-03T14:51:00Z">
                <w:pPr>
                  <w:ind w:left="360"/>
                  <w:contextualSpacing/>
                </w:pPr>
              </w:pPrChange>
            </w:pPr>
            <w:ins w:id="458" w:author="Terada Saori" w:date="2013-04-03T15:42:00Z">
              <w:r>
                <w:rPr>
                  <w:rFonts w:ascii="Arial" w:hAnsi="Arial" w:cs="Arial"/>
                  <w:sz w:val="22"/>
                  <w:szCs w:val="22"/>
                  <w:lang w:val="en-US"/>
                </w:rPr>
                <w:t xml:space="preserve">Ref. </w:t>
              </w:r>
            </w:ins>
            <w:ins w:id="459" w:author="Terada Saori" w:date="2013-04-03T15:45:00Z">
              <w:r w:rsidRPr="001433E6">
                <w:rPr>
                  <w:rFonts w:ascii="Arial" w:hAnsi="Arial" w:cs="Arial"/>
                  <w:sz w:val="22"/>
                  <w:szCs w:val="22"/>
                  <w:lang w:val="en-US"/>
                </w:rPr>
                <w:t>UN Human Rights Council, Report of the Working Group on the Universal Periodic Review - Vanuatu, 4 June 2009, A/HRC/12/14; A/HRC/WG.6/5/L.13, available at: http://www.unhcr.org/refworld/docid/4a9cdb97d.html</w:t>
              </w:r>
            </w:ins>
          </w:p>
          <w:p w:rsidR="002767E4" w:rsidRPr="00B10DC4" w:rsidRDefault="002767E4">
            <w:pPr>
              <w:rPr>
                <w:ins w:id="460" w:author="Terada Saori" w:date="2013-03-21T12:16:00Z"/>
                <w:rFonts w:ascii="Arial" w:hAnsi="Arial" w:cs="Arial"/>
                <w:sz w:val="22"/>
                <w:szCs w:val="22"/>
                <w:lang w:val="en-US"/>
                <w:rPrChange w:id="461" w:author="Terada Saori" w:date="2013-03-21T12:19:00Z">
                  <w:rPr>
                    <w:ins w:id="462" w:author="Terada Saori" w:date="2013-03-21T12:16:00Z"/>
                    <w:lang w:val="en-US"/>
                  </w:rPr>
                </w:rPrChange>
              </w:rPr>
              <w:pPrChange w:id="463" w:author="Terada Saori" w:date="2013-03-21T12:18:00Z">
                <w:pPr>
                  <w:ind w:left="360"/>
                  <w:contextualSpacing/>
                </w:pPr>
              </w:pPrChange>
            </w:pPr>
          </w:p>
        </w:tc>
        <w:tc>
          <w:tcPr>
            <w:tcW w:w="7128" w:type="dxa"/>
          </w:tcPr>
          <w:p w:rsidR="00B10DC4" w:rsidRPr="00AF518F" w:rsidRDefault="00B10DC4" w:rsidP="001B058C">
            <w:pPr>
              <w:widowControl w:val="0"/>
              <w:autoSpaceDE w:val="0"/>
              <w:autoSpaceDN w:val="0"/>
              <w:adjustRightInd w:val="0"/>
              <w:contextualSpacing/>
              <w:rPr>
                <w:ins w:id="464" w:author="Terada Saori" w:date="2013-03-21T12:16:00Z"/>
                <w:rFonts w:ascii="Arial" w:hAnsi="Arial" w:cs="Arial"/>
                <w:sz w:val="22"/>
                <w:szCs w:val="22"/>
                <w:lang w:val="en-US"/>
              </w:rPr>
            </w:pPr>
          </w:p>
        </w:tc>
      </w:tr>
      <w:tr w:rsidR="000A6277" w:rsidRPr="00A86059" w:rsidTr="0092158A">
        <w:trPr>
          <w:trHeight w:val="170"/>
        </w:trPr>
        <w:tc>
          <w:tcPr>
            <w:tcW w:w="6048" w:type="dxa"/>
          </w:tcPr>
          <w:p w:rsidR="000A6277" w:rsidRPr="00AF518F" w:rsidRDefault="000A6277" w:rsidP="000A6277">
            <w:pPr>
              <w:autoSpaceDE w:val="0"/>
              <w:autoSpaceDN w:val="0"/>
              <w:adjustRightInd w:val="0"/>
              <w:contextualSpacing/>
              <w:rPr>
                <w:rFonts w:ascii="Arial" w:hAnsi="Arial" w:cs="Arial"/>
                <w:b/>
                <w:sz w:val="22"/>
                <w:szCs w:val="22"/>
                <w:lang w:val="en-US"/>
              </w:rPr>
            </w:pPr>
          </w:p>
          <w:p w:rsidR="000A6277" w:rsidRPr="00AF518F" w:rsidRDefault="000A6277" w:rsidP="000A6277">
            <w:pPr>
              <w:autoSpaceDE w:val="0"/>
              <w:autoSpaceDN w:val="0"/>
              <w:adjustRightInd w:val="0"/>
              <w:contextualSpacing/>
              <w:rPr>
                <w:rFonts w:ascii="Arial" w:hAnsi="Arial" w:cs="Arial"/>
                <w:b/>
                <w:sz w:val="22"/>
                <w:szCs w:val="22"/>
                <w:lang w:val="en-US"/>
              </w:rPr>
            </w:pPr>
            <w:r>
              <w:rPr>
                <w:rFonts w:ascii="Arial" w:hAnsi="Arial" w:cs="Arial"/>
                <w:b/>
                <w:sz w:val="22"/>
                <w:szCs w:val="22"/>
                <w:lang w:val="en-US"/>
              </w:rPr>
              <w:t xml:space="preserve">13. </w:t>
            </w:r>
            <w:r w:rsidRPr="00AF518F">
              <w:rPr>
                <w:rFonts w:ascii="Arial" w:hAnsi="Arial" w:cs="Arial"/>
                <w:b/>
                <w:sz w:val="22"/>
                <w:szCs w:val="22"/>
                <w:lang w:val="en-US"/>
              </w:rPr>
              <w:t>DECLARATION ON THE ELIMINATION OF VIOLENCE AGAINST WOMEN</w:t>
            </w:r>
            <w:ins w:id="465" w:author="Terada Saori" w:date="2013-03-21T12:15:00Z">
              <w:r w:rsidR="00B10DC4">
                <w:rPr>
                  <w:rFonts w:ascii="Arial" w:hAnsi="Arial" w:cs="Arial"/>
                  <w:b/>
                  <w:sz w:val="22"/>
                  <w:szCs w:val="22"/>
                  <w:lang w:val="en-US"/>
                </w:rPr>
                <w:br/>
                <w:t>[move to module 5]</w:t>
              </w:r>
            </w:ins>
          </w:p>
          <w:p w:rsidR="000A6277" w:rsidRPr="00AF518F" w:rsidRDefault="000A6277" w:rsidP="000A6277">
            <w:pPr>
              <w:autoSpaceDE w:val="0"/>
              <w:autoSpaceDN w:val="0"/>
              <w:adjustRightInd w:val="0"/>
              <w:contextualSpacing/>
              <w:rPr>
                <w:rFonts w:ascii="Arial" w:hAnsi="Arial" w:cs="Arial"/>
                <w:b/>
                <w:sz w:val="22"/>
                <w:szCs w:val="22"/>
                <w:lang w:val="en-US"/>
              </w:rPr>
            </w:pPr>
          </w:p>
          <w:p w:rsidR="000A6277" w:rsidRPr="00AF518F" w:rsidRDefault="000A6277" w:rsidP="000A6277">
            <w:pPr>
              <w:autoSpaceDE w:val="0"/>
              <w:autoSpaceDN w:val="0"/>
              <w:adjustRightInd w:val="0"/>
              <w:contextualSpacing/>
              <w:rPr>
                <w:rFonts w:ascii="Arial" w:hAnsi="Arial" w:cs="Arial"/>
                <w:sz w:val="22"/>
                <w:szCs w:val="22"/>
                <w:lang w:val="en-US"/>
              </w:rPr>
            </w:pPr>
            <w:r w:rsidRPr="00AF518F">
              <w:rPr>
                <w:rFonts w:ascii="Arial" w:hAnsi="Arial" w:cs="Arial"/>
                <w:sz w:val="22"/>
                <w:szCs w:val="22"/>
                <w:lang w:val="en-US"/>
              </w:rPr>
              <w:t xml:space="preserve">The international recognition that women have a right to a life free from violence is a recent one. Historically, their </w:t>
            </w:r>
            <w:proofErr w:type="gramStart"/>
            <w:r w:rsidRPr="00AF518F">
              <w:rPr>
                <w:rFonts w:ascii="Arial" w:hAnsi="Arial" w:cs="Arial"/>
                <w:sz w:val="22"/>
                <w:szCs w:val="22"/>
                <w:lang w:val="en-US"/>
              </w:rPr>
              <w:t>struggles</w:t>
            </w:r>
            <w:proofErr w:type="gramEnd"/>
            <w:r w:rsidRPr="00AF518F">
              <w:rPr>
                <w:rFonts w:ascii="Arial" w:hAnsi="Arial" w:cs="Arial"/>
                <w:sz w:val="22"/>
                <w:szCs w:val="22"/>
                <w:lang w:val="en-US"/>
              </w:rPr>
              <w:t xml:space="preserve"> with violence, and with the impunity that often protects the perpetrators, is linked with their fight to overcome discrimination. </w:t>
            </w:r>
          </w:p>
          <w:p w:rsidR="000A6277" w:rsidRPr="00AF518F" w:rsidRDefault="000A6277" w:rsidP="000A6277">
            <w:pPr>
              <w:autoSpaceDE w:val="0"/>
              <w:autoSpaceDN w:val="0"/>
              <w:adjustRightInd w:val="0"/>
              <w:contextualSpacing/>
              <w:rPr>
                <w:rFonts w:ascii="Arial" w:hAnsi="Arial" w:cs="Arial"/>
                <w:b/>
                <w:sz w:val="22"/>
                <w:szCs w:val="22"/>
                <w:lang w:val="en-US"/>
              </w:rPr>
            </w:pPr>
            <w:r w:rsidRPr="00AF518F">
              <w:rPr>
                <w:rFonts w:ascii="Arial" w:hAnsi="Arial" w:cs="Arial"/>
                <w:sz w:val="22"/>
                <w:szCs w:val="22"/>
                <w:lang w:val="en-US"/>
              </w:rPr>
              <w:t xml:space="preserve">Violence against women was taken up by the United Nations </w:t>
            </w:r>
            <w:r w:rsidR="0028011E">
              <w:rPr>
                <w:rFonts w:ascii="Arial" w:hAnsi="Arial" w:cs="Arial"/>
                <w:sz w:val="22"/>
                <w:szCs w:val="22"/>
                <w:lang w:val="en-US"/>
              </w:rPr>
              <w:t>in</w:t>
            </w:r>
            <w:r w:rsidR="0028011E" w:rsidRPr="00AF518F">
              <w:rPr>
                <w:rFonts w:ascii="Arial" w:hAnsi="Arial" w:cs="Arial"/>
                <w:sz w:val="22"/>
                <w:szCs w:val="22"/>
                <w:lang w:val="en-US"/>
              </w:rPr>
              <w:t xml:space="preserve"> </w:t>
            </w:r>
            <w:r w:rsidRPr="00AF518F">
              <w:rPr>
                <w:rFonts w:ascii="Arial" w:hAnsi="Arial" w:cs="Arial"/>
                <w:sz w:val="22"/>
                <w:szCs w:val="22"/>
                <w:lang w:val="en-US"/>
              </w:rPr>
              <w:t xml:space="preserve">1993 when the General Assembly adopted the </w:t>
            </w:r>
            <w:r w:rsidRPr="00AF518F">
              <w:rPr>
                <w:rFonts w:ascii="Arial" w:hAnsi="Arial" w:cs="Arial"/>
                <w:b/>
                <w:sz w:val="22"/>
                <w:szCs w:val="22"/>
                <w:lang w:val="en-US"/>
              </w:rPr>
              <w:t xml:space="preserve">Declaration on the Elimination of Violence Against Women. </w:t>
            </w:r>
            <w:r w:rsidRPr="00AF518F">
              <w:rPr>
                <w:rFonts w:ascii="Arial" w:hAnsi="Arial" w:cs="Arial"/>
                <w:sz w:val="22"/>
                <w:szCs w:val="22"/>
                <w:lang w:val="en-US"/>
              </w:rPr>
              <w:t>The Declaration is a complement</w:t>
            </w:r>
            <w:r w:rsidRPr="00AF518F">
              <w:rPr>
                <w:rFonts w:ascii="Arial" w:hAnsi="Arial" w:cs="Arial"/>
                <w:b/>
                <w:sz w:val="22"/>
                <w:szCs w:val="22"/>
                <w:lang w:val="en-US"/>
              </w:rPr>
              <w:t xml:space="preserve"> </w:t>
            </w:r>
            <w:r w:rsidRPr="00AF518F">
              <w:rPr>
                <w:rFonts w:ascii="Arial" w:hAnsi="Arial" w:cs="Arial"/>
                <w:sz w:val="22"/>
                <w:szCs w:val="22"/>
                <w:lang w:val="en-US"/>
              </w:rPr>
              <w:t xml:space="preserve">to CEDAW in efforts to eliminate violence against women. </w:t>
            </w:r>
          </w:p>
          <w:p w:rsidR="000A6277" w:rsidRPr="00AF518F" w:rsidRDefault="000A6277" w:rsidP="000A6277">
            <w:pPr>
              <w:autoSpaceDE w:val="0"/>
              <w:autoSpaceDN w:val="0"/>
              <w:adjustRightInd w:val="0"/>
              <w:contextualSpacing/>
              <w:rPr>
                <w:rFonts w:ascii="Arial" w:hAnsi="Arial" w:cs="Arial"/>
                <w:sz w:val="22"/>
                <w:szCs w:val="22"/>
                <w:lang w:val="en-US"/>
              </w:rPr>
            </w:pPr>
          </w:p>
          <w:p w:rsidR="000A6277" w:rsidRPr="00AF518F" w:rsidRDefault="000A6277" w:rsidP="000A6277">
            <w:pPr>
              <w:autoSpaceDE w:val="0"/>
              <w:autoSpaceDN w:val="0"/>
              <w:adjustRightInd w:val="0"/>
              <w:contextualSpacing/>
              <w:rPr>
                <w:rFonts w:ascii="Arial" w:hAnsi="Arial" w:cs="Arial"/>
                <w:sz w:val="22"/>
                <w:szCs w:val="22"/>
                <w:lang w:val="en-US"/>
              </w:rPr>
            </w:pPr>
          </w:p>
          <w:p w:rsidR="000A6277" w:rsidRPr="00AF518F" w:rsidRDefault="000A6277" w:rsidP="000A6277">
            <w:pPr>
              <w:autoSpaceDE w:val="0"/>
              <w:autoSpaceDN w:val="0"/>
              <w:adjustRightInd w:val="0"/>
              <w:contextualSpacing/>
              <w:rPr>
                <w:rFonts w:ascii="Arial" w:hAnsi="Arial" w:cs="Arial"/>
                <w:sz w:val="22"/>
                <w:szCs w:val="22"/>
                <w:lang w:val="en-US"/>
              </w:rPr>
            </w:pPr>
          </w:p>
          <w:p w:rsidR="000A6277" w:rsidRPr="00AF518F" w:rsidRDefault="000A6277" w:rsidP="000A6277">
            <w:pPr>
              <w:autoSpaceDE w:val="0"/>
              <w:autoSpaceDN w:val="0"/>
              <w:adjustRightInd w:val="0"/>
              <w:contextualSpacing/>
              <w:rPr>
                <w:rFonts w:ascii="Arial" w:hAnsi="Arial" w:cs="Arial"/>
                <w:b/>
                <w:sz w:val="22"/>
                <w:szCs w:val="22"/>
                <w:lang w:val="en-US"/>
              </w:rPr>
            </w:pPr>
          </w:p>
          <w:p w:rsidR="000A6277" w:rsidRPr="00AF518F" w:rsidRDefault="000A6277" w:rsidP="000A6277">
            <w:pPr>
              <w:autoSpaceDE w:val="0"/>
              <w:autoSpaceDN w:val="0"/>
              <w:adjustRightInd w:val="0"/>
              <w:contextualSpacing/>
              <w:rPr>
                <w:rFonts w:ascii="Arial" w:hAnsi="Arial" w:cs="Arial"/>
                <w:b/>
                <w:sz w:val="22"/>
                <w:szCs w:val="22"/>
                <w:lang w:val="en-US"/>
              </w:rPr>
            </w:pPr>
          </w:p>
          <w:p w:rsidR="000A6277" w:rsidRPr="00AF518F" w:rsidRDefault="000A6277" w:rsidP="000A6277">
            <w:pPr>
              <w:autoSpaceDE w:val="0"/>
              <w:autoSpaceDN w:val="0"/>
              <w:adjustRightInd w:val="0"/>
              <w:contextualSpacing/>
              <w:rPr>
                <w:rFonts w:ascii="Arial" w:hAnsi="Arial" w:cs="Arial"/>
                <w:b/>
                <w:sz w:val="22"/>
                <w:szCs w:val="22"/>
                <w:lang w:val="en-US"/>
              </w:rPr>
            </w:pPr>
          </w:p>
          <w:p w:rsidR="000A6277" w:rsidRDefault="000A6277" w:rsidP="001B058C">
            <w:pPr>
              <w:autoSpaceDE w:val="0"/>
              <w:autoSpaceDN w:val="0"/>
              <w:adjustRightInd w:val="0"/>
              <w:contextualSpacing/>
              <w:rPr>
                <w:rFonts w:ascii="Arial" w:hAnsi="Arial" w:cs="Arial"/>
                <w:b/>
                <w:sz w:val="22"/>
                <w:szCs w:val="22"/>
                <w:lang w:val="en-US"/>
              </w:rPr>
            </w:pPr>
          </w:p>
        </w:tc>
        <w:tc>
          <w:tcPr>
            <w:tcW w:w="7128" w:type="dxa"/>
          </w:tcPr>
          <w:p w:rsidR="000A6277" w:rsidRPr="00AF518F" w:rsidRDefault="000A6277" w:rsidP="000A6277">
            <w:pPr>
              <w:widowControl w:val="0"/>
              <w:autoSpaceDE w:val="0"/>
              <w:autoSpaceDN w:val="0"/>
              <w:adjustRightInd w:val="0"/>
              <w:contextualSpacing/>
              <w:rPr>
                <w:rFonts w:ascii="Arial" w:hAnsi="Arial" w:cs="Arial"/>
                <w:sz w:val="22"/>
                <w:szCs w:val="22"/>
                <w:lang w:val="en-US"/>
              </w:rPr>
            </w:pPr>
          </w:p>
          <w:p w:rsidR="000A6277" w:rsidRPr="00AF518F" w:rsidRDefault="000A6277" w:rsidP="000A6277">
            <w:pPr>
              <w:widowControl w:val="0"/>
              <w:autoSpaceDE w:val="0"/>
              <w:autoSpaceDN w:val="0"/>
              <w:adjustRightInd w:val="0"/>
              <w:contextualSpacing/>
              <w:rPr>
                <w:rFonts w:ascii="Arial" w:hAnsi="Arial" w:cs="Arial"/>
                <w:sz w:val="22"/>
                <w:szCs w:val="22"/>
                <w:lang w:val="en-US"/>
              </w:rPr>
            </w:pPr>
          </w:p>
          <w:p w:rsidR="000A6277" w:rsidRPr="00AF518F" w:rsidRDefault="000A6277" w:rsidP="000A6277">
            <w:pPr>
              <w:widowControl w:val="0"/>
              <w:autoSpaceDE w:val="0"/>
              <w:autoSpaceDN w:val="0"/>
              <w:adjustRightInd w:val="0"/>
              <w:contextualSpacing/>
              <w:rPr>
                <w:rFonts w:ascii="Arial" w:hAnsi="Arial" w:cs="Arial"/>
                <w:sz w:val="22"/>
                <w:szCs w:val="22"/>
                <w:lang w:val="en-US"/>
              </w:rPr>
            </w:pPr>
          </w:p>
          <w:p w:rsidR="000A6277" w:rsidRPr="00AF518F" w:rsidRDefault="000A6277" w:rsidP="000A6277">
            <w:pPr>
              <w:widowControl w:val="0"/>
              <w:autoSpaceDE w:val="0"/>
              <w:autoSpaceDN w:val="0"/>
              <w:adjustRightInd w:val="0"/>
              <w:contextualSpacing/>
              <w:rPr>
                <w:rFonts w:ascii="Arial" w:hAnsi="Arial" w:cs="Arial"/>
                <w:sz w:val="22"/>
                <w:szCs w:val="22"/>
                <w:lang w:val="en-US"/>
              </w:rPr>
            </w:pPr>
            <w:r w:rsidRPr="00AF518F">
              <w:rPr>
                <w:rFonts w:ascii="Arial" w:hAnsi="Arial" w:cs="Arial"/>
                <w:sz w:val="22"/>
                <w:szCs w:val="22"/>
                <w:lang w:val="en-US"/>
              </w:rPr>
              <w:t>The Declaration on the Elimination of Violence Against Women:</w:t>
            </w:r>
          </w:p>
          <w:p w:rsidR="000A6277" w:rsidRPr="00AF518F" w:rsidRDefault="000A6277" w:rsidP="000A6277">
            <w:pPr>
              <w:widowControl w:val="0"/>
              <w:autoSpaceDE w:val="0"/>
              <w:autoSpaceDN w:val="0"/>
              <w:adjustRightInd w:val="0"/>
              <w:contextualSpacing/>
              <w:rPr>
                <w:rFonts w:ascii="Arial" w:hAnsi="Arial" w:cs="Arial"/>
                <w:sz w:val="22"/>
                <w:szCs w:val="22"/>
                <w:lang w:val="en-US"/>
              </w:rPr>
            </w:pPr>
          </w:p>
          <w:p w:rsidR="000A6277" w:rsidRPr="00AF518F" w:rsidRDefault="000A6277" w:rsidP="000A6277">
            <w:pPr>
              <w:pStyle w:val="ListParagraph"/>
              <w:widowControl w:val="0"/>
              <w:numPr>
                <w:ilvl w:val="0"/>
                <w:numId w:val="9"/>
              </w:numPr>
              <w:autoSpaceDE w:val="0"/>
              <w:autoSpaceDN w:val="0"/>
              <w:adjustRightInd w:val="0"/>
              <w:rPr>
                <w:rFonts w:ascii="Arial" w:hAnsi="Arial" w:cs="Arial"/>
                <w:sz w:val="22"/>
                <w:szCs w:val="22"/>
                <w:lang w:val="en-US"/>
              </w:rPr>
            </w:pPr>
            <w:r w:rsidRPr="00AF518F">
              <w:rPr>
                <w:rFonts w:ascii="Arial" w:hAnsi="Arial" w:cs="Arial"/>
                <w:sz w:val="22"/>
                <w:szCs w:val="22"/>
                <w:lang w:val="en-US"/>
              </w:rPr>
              <w:t>Defines “violence against women” as any act of gender-based violence that results in, or is likely to result in, physical, sexual or psychological harm or suffering to women, including threats of such acts, coercion or arbitrary deprivation of liberty, whether occurring in public or in private life.</w:t>
            </w:r>
          </w:p>
          <w:p w:rsidR="000A6277" w:rsidRPr="00AF518F" w:rsidRDefault="000A6277" w:rsidP="000A6277">
            <w:pPr>
              <w:widowControl w:val="0"/>
              <w:autoSpaceDE w:val="0"/>
              <w:autoSpaceDN w:val="0"/>
              <w:adjustRightInd w:val="0"/>
              <w:ind w:left="360"/>
              <w:rPr>
                <w:rFonts w:ascii="Arial" w:hAnsi="Arial" w:cs="Arial"/>
                <w:sz w:val="22"/>
                <w:szCs w:val="22"/>
                <w:lang w:val="en-US"/>
              </w:rPr>
            </w:pPr>
          </w:p>
          <w:p w:rsidR="000A6277" w:rsidRPr="00AF518F" w:rsidRDefault="000A6277" w:rsidP="000A6277">
            <w:pPr>
              <w:pStyle w:val="ListParagraph"/>
              <w:widowControl w:val="0"/>
              <w:numPr>
                <w:ilvl w:val="0"/>
                <w:numId w:val="9"/>
              </w:numPr>
              <w:autoSpaceDE w:val="0"/>
              <w:autoSpaceDN w:val="0"/>
              <w:adjustRightInd w:val="0"/>
              <w:rPr>
                <w:rFonts w:ascii="Arial" w:hAnsi="Arial" w:cs="Arial"/>
                <w:sz w:val="22"/>
                <w:szCs w:val="22"/>
                <w:lang w:val="en-US"/>
              </w:rPr>
            </w:pPr>
            <w:r w:rsidRPr="00AF518F">
              <w:rPr>
                <w:rFonts w:ascii="Arial" w:hAnsi="Arial" w:cs="Arial"/>
                <w:sz w:val="22"/>
                <w:szCs w:val="22"/>
                <w:lang w:val="en-US"/>
              </w:rPr>
              <w:t>Establishes that violence against women shall be understood to encompass, but not be limited to physical, sexual and psychological violence occurring in the family, within the general community and perpetrated or condoned by the state.</w:t>
            </w:r>
          </w:p>
          <w:p w:rsidR="000A6277" w:rsidRPr="00AF518F" w:rsidRDefault="000A6277" w:rsidP="000A6277">
            <w:pPr>
              <w:widowControl w:val="0"/>
              <w:autoSpaceDE w:val="0"/>
              <w:autoSpaceDN w:val="0"/>
              <w:adjustRightInd w:val="0"/>
              <w:rPr>
                <w:rFonts w:ascii="Arial" w:hAnsi="Arial" w:cs="Arial"/>
                <w:sz w:val="22"/>
                <w:szCs w:val="22"/>
                <w:lang w:val="en-US"/>
              </w:rPr>
            </w:pPr>
          </w:p>
          <w:p w:rsidR="000A6277" w:rsidRPr="00AF518F" w:rsidRDefault="000A6277" w:rsidP="000A6277">
            <w:pPr>
              <w:pStyle w:val="ListParagraph"/>
              <w:widowControl w:val="0"/>
              <w:numPr>
                <w:ilvl w:val="0"/>
                <w:numId w:val="9"/>
              </w:numPr>
              <w:autoSpaceDE w:val="0"/>
              <w:autoSpaceDN w:val="0"/>
              <w:adjustRightInd w:val="0"/>
              <w:rPr>
                <w:rFonts w:ascii="Arial" w:hAnsi="Arial" w:cs="Arial"/>
                <w:sz w:val="22"/>
                <w:szCs w:val="22"/>
                <w:lang w:val="en-US"/>
              </w:rPr>
            </w:pPr>
            <w:r w:rsidRPr="00AF518F">
              <w:rPr>
                <w:rFonts w:ascii="Arial" w:hAnsi="Arial" w:cs="Arial"/>
                <w:sz w:val="22"/>
                <w:szCs w:val="22"/>
                <w:lang w:val="en-US"/>
              </w:rPr>
              <w:t>Argues that states should condemn violence against women and should not invoke any custom, tradition, or religious consideration to avoid their obligations with respect to its elimination.</w:t>
            </w:r>
          </w:p>
          <w:p w:rsidR="000A6277" w:rsidRPr="00AF518F" w:rsidRDefault="000A6277" w:rsidP="000A6277">
            <w:pPr>
              <w:pStyle w:val="ListParagraph"/>
              <w:widowControl w:val="0"/>
              <w:autoSpaceDE w:val="0"/>
              <w:autoSpaceDN w:val="0"/>
              <w:adjustRightInd w:val="0"/>
              <w:rPr>
                <w:rFonts w:ascii="Arial" w:hAnsi="Arial" w:cs="Arial"/>
                <w:sz w:val="22"/>
                <w:szCs w:val="22"/>
                <w:lang w:val="en-US"/>
              </w:rPr>
            </w:pPr>
          </w:p>
          <w:p w:rsidR="000A6277" w:rsidRPr="00AF518F" w:rsidRDefault="000A6277" w:rsidP="000A6277">
            <w:pPr>
              <w:pStyle w:val="ListParagraph"/>
              <w:widowControl w:val="0"/>
              <w:autoSpaceDE w:val="0"/>
              <w:autoSpaceDN w:val="0"/>
              <w:adjustRightInd w:val="0"/>
              <w:rPr>
                <w:rFonts w:ascii="Arial" w:hAnsi="Arial" w:cs="Arial"/>
                <w:sz w:val="22"/>
                <w:szCs w:val="22"/>
                <w:lang w:val="en-US"/>
              </w:rPr>
            </w:pPr>
            <w:r w:rsidRPr="00AF518F">
              <w:rPr>
                <w:rFonts w:ascii="Arial" w:hAnsi="Arial" w:cs="Arial"/>
                <w:sz w:val="22"/>
                <w:szCs w:val="22"/>
                <w:highlight w:val="green"/>
                <w:lang w:val="en-US"/>
              </w:rPr>
              <w:t>RESOURCE:</w:t>
            </w:r>
            <w:r w:rsidRPr="00AF518F">
              <w:rPr>
                <w:rFonts w:ascii="Arial" w:hAnsi="Arial" w:cs="Arial"/>
                <w:sz w:val="22"/>
                <w:szCs w:val="22"/>
                <w:lang w:val="en-US"/>
              </w:rPr>
              <w:t xml:space="preserve"> Declaration on the Elimination of Violence against Women: http://www.unhchr.ch/huridocda/huridoca.nsf/%28Symbol%29/A.RES.48.104.En</w:t>
            </w:r>
          </w:p>
          <w:p w:rsidR="000A6277" w:rsidRPr="00AF518F" w:rsidRDefault="000A6277" w:rsidP="001B058C">
            <w:pPr>
              <w:widowControl w:val="0"/>
              <w:autoSpaceDE w:val="0"/>
              <w:autoSpaceDN w:val="0"/>
              <w:adjustRightInd w:val="0"/>
              <w:contextualSpacing/>
              <w:rPr>
                <w:rFonts w:ascii="Arial" w:hAnsi="Arial" w:cs="Arial"/>
                <w:sz w:val="22"/>
                <w:szCs w:val="22"/>
                <w:lang w:val="en-US"/>
              </w:rPr>
            </w:pPr>
          </w:p>
        </w:tc>
      </w:tr>
      <w:tr w:rsidR="000A6277" w:rsidRPr="00B42C3C" w:rsidTr="0092158A">
        <w:trPr>
          <w:trHeight w:val="170"/>
        </w:trPr>
        <w:tc>
          <w:tcPr>
            <w:tcW w:w="6048" w:type="dxa"/>
          </w:tcPr>
          <w:p w:rsidR="000A6277" w:rsidRPr="00AF518F" w:rsidRDefault="000A6277" w:rsidP="005E2D70">
            <w:pPr>
              <w:autoSpaceDE w:val="0"/>
              <w:autoSpaceDN w:val="0"/>
              <w:adjustRightInd w:val="0"/>
              <w:contextualSpacing/>
              <w:rPr>
                <w:rFonts w:ascii="Arial" w:hAnsi="Arial" w:cs="Arial"/>
                <w:b/>
                <w:sz w:val="22"/>
                <w:szCs w:val="22"/>
                <w:lang w:val="en-US"/>
              </w:rPr>
            </w:pPr>
            <w:r>
              <w:rPr>
                <w:rFonts w:ascii="Arial" w:hAnsi="Arial" w:cs="Arial"/>
                <w:b/>
                <w:sz w:val="22"/>
                <w:szCs w:val="22"/>
                <w:lang w:val="en-US"/>
              </w:rPr>
              <w:lastRenderedPageBreak/>
              <w:t xml:space="preserve">14. </w:t>
            </w:r>
            <w:r w:rsidRPr="00AF518F">
              <w:rPr>
                <w:rFonts w:ascii="Arial" w:hAnsi="Arial" w:cs="Arial"/>
                <w:b/>
                <w:sz w:val="22"/>
                <w:szCs w:val="22"/>
                <w:lang w:val="en-US"/>
              </w:rPr>
              <w:t>THE BEIJING PLATFORM FOR ACTION</w:t>
            </w:r>
            <w:ins w:id="466" w:author="Terada Saori" w:date="2013-03-21T12:19:00Z">
              <w:r w:rsidR="00B10DC4">
                <w:rPr>
                  <w:rFonts w:ascii="Arial" w:hAnsi="Arial" w:cs="Arial"/>
                  <w:b/>
                  <w:sz w:val="22"/>
                  <w:szCs w:val="22"/>
                  <w:lang w:val="en-US"/>
                </w:rPr>
                <w:t xml:space="preserve"> [Should come right after CSW</w:t>
              </w:r>
            </w:ins>
            <w:ins w:id="467" w:author="Terada Saori" w:date="2013-03-21T12:20:00Z">
              <w:r w:rsidR="00B10DC4">
                <w:rPr>
                  <w:rFonts w:ascii="Arial" w:hAnsi="Arial" w:cs="Arial"/>
                  <w:b/>
                  <w:sz w:val="22"/>
                  <w:szCs w:val="22"/>
                  <w:lang w:val="en-US"/>
                </w:rPr>
                <w:t xml:space="preserve"> as CSW was the body responsible for the Beijing declaration and </w:t>
              </w:r>
              <w:proofErr w:type="spellStart"/>
              <w:r w:rsidR="00B10DC4">
                <w:rPr>
                  <w:rFonts w:ascii="Arial" w:hAnsi="Arial" w:cs="Arial"/>
                  <w:b/>
                  <w:sz w:val="22"/>
                  <w:szCs w:val="22"/>
                  <w:lang w:val="en-US"/>
                </w:rPr>
                <w:t>PfA</w:t>
              </w:r>
            </w:ins>
            <w:proofErr w:type="spellEnd"/>
            <w:ins w:id="468" w:author="Terada Saori" w:date="2013-03-21T12:19:00Z">
              <w:r w:rsidR="00B10DC4">
                <w:rPr>
                  <w:rFonts w:ascii="Arial" w:hAnsi="Arial" w:cs="Arial"/>
                  <w:b/>
                  <w:sz w:val="22"/>
                  <w:szCs w:val="22"/>
                  <w:lang w:val="en-US"/>
                </w:rPr>
                <w:t>]</w:t>
              </w:r>
            </w:ins>
          </w:p>
          <w:p w:rsidR="000A6277" w:rsidRPr="00AF518F" w:rsidRDefault="000A6277" w:rsidP="005E2D70">
            <w:pPr>
              <w:autoSpaceDE w:val="0"/>
              <w:autoSpaceDN w:val="0"/>
              <w:adjustRightInd w:val="0"/>
              <w:contextualSpacing/>
              <w:rPr>
                <w:rFonts w:ascii="Arial" w:hAnsi="Arial" w:cs="Arial"/>
                <w:b/>
                <w:sz w:val="22"/>
                <w:szCs w:val="22"/>
                <w:lang w:val="en-US"/>
              </w:rPr>
            </w:pPr>
          </w:p>
          <w:p w:rsidR="000A6277" w:rsidRPr="00AF518F" w:rsidRDefault="000A6277" w:rsidP="005E2D70">
            <w:pPr>
              <w:autoSpaceDE w:val="0"/>
              <w:autoSpaceDN w:val="0"/>
              <w:adjustRightInd w:val="0"/>
              <w:contextualSpacing/>
              <w:rPr>
                <w:rFonts w:ascii="Arial" w:hAnsi="Arial" w:cs="Arial"/>
                <w:sz w:val="22"/>
                <w:szCs w:val="22"/>
                <w:lang w:val="en-US"/>
              </w:rPr>
            </w:pPr>
            <w:r w:rsidRPr="00AF518F">
              <w:rPr>
                <w:rFonts w:ascii="Arial" w:hAnsi="Arial" w:cs="Arial"/>
                <w:sz w:val="22"/>
                <w:szCs w:val="22"/>
                <w:lang w:val="en-US"/>
              </w:rPr>
              <w:t xml:space="preserve">In September 1995 the United Nations convened the </w:t>
            </w:r>
            <w:r w:rsidRPr="00AF518F">
              <w:rPr>
                <w:rFonts w:ascii="Arial" w:hAnsi="Arial" w:cs="Arial"/>
                <w:b/>
                <w:bCs/>
                <w:sz w:val="22"/>
                <w:szCs w:val="22"/>
                <w:lang w:val="en-US"/>
              </w:rPr>
              <w:t>Fourth World Conference on Women: Action for Equality, Development and Peace</w:t>
            </w:r>
            <w:r w:rsidRPr="00AF518F">
              <w:rPr>
                <w:rFonts w:ascii="Arial" w:hAnsi="Arial" w:cs="Arial"/>
                <w:sz w:val="22"/>
                <w:szCs w:val="22"/>
                <w:lang w:val="en-US"/>
              </w:rPr>
              <w:t xml:space="preserve"> in Beijing, China. T</w:t>
            </w:r>
            <w:r w:rsidR="0028011E">
              <w:rPr>
                <w:rFonts w:ascii="Arial" w:hAnsi="Arial" w:cs="Arial"/>
                <w:sz w:val="22"/>
                <w:szCs w:val="22"/>
                <w:lang w:val="en-US"/>
              </w:rPr>
              <w:t>here, t</w:t>
            </w:r>
            <w:r w:rsidRPr="00AF518F">
              <w:rPr>
                <w:rFonts w:ascii="Arial" w:hAnsi="Arial" w:cs="Arial"/>
                <w:sz w:val="22"/>
                <w:szCs w:val="22"/>
                <w:lang w:val="en-US"/>
              </w:rPr>
              <w:t>housands of women and men assessed how women's lives had changed over the previous decade and took steps to keep issues of concern to women high on the international agenda. The resulting documents are the Beijing Declaration and Platform for Action.</w:t>
            </w:r>
          </w:p>
          <w:p w:rsidR="000A6277" w:rsidRDefault="000A6277" w:rsidP="005E2D70">
            <w:pPr>
              <w:autoSpaceDE w:val="0"/>
              <w:autoSpaceDN w:val="0"/>
              <w:adjustRightInd w:val="0"/>
              <w:contextualSpacing/>
              <w:rPr>
                <w:rFonts w:ascii="Arial" w:hAnsi="Arial" w:cs="Arial"/>
                <w:sz w:val="22"/>
                <w:szCs w:val="22"/>
                <w:lang w:val="en-US"/>
              </w:rPr>
            </w:pPr>
          </w:p>
          <w:p w:rsidR="00E02FE3" w:rsidRDefault="000A6277" w:rsidP="00E02FE3">
            <w:pPr>
              <w:autoSpaceDE w:val="0"/>
              <w:autoSpaceDN w:val="0"/>
              <w:adjustRightInd w:val="0"/>
              <w:contextualSpacing/>
              <w:rPr>
                <w:rFonts w:ascii="Arial" w:hAnsi="Arial" w:cs="Arial"/>
                <w:sz w:val="22"/>
                <w:szCs w:val="22"/>
                <w:lang w:val="en-US"/>
              </w:rPr>
            </w:pPr>
            <w:r w:rsidRPr="00AF518F">
              <w:rPr>
                <w:rFonts w:ascii="Arial" w:hAnsi="Arial" w:cs="Arial"/>
                <w:sz w:val="22"/>
                <w:szCs w:val="22"/>
                <w:lang w:val="en-US"/>
              </w:rPr>
              <w:t xml:space="preserve">The Declaration embodies the commitment of the international community to the advancement of women and to the implementation of the Platform for Action, ensuring that a gender perspective is reflected in all policies and programs at the national, regional and international levels. The Platform for Action sets out measures for national and international action in critical areas of concern for the advancement of women for the five years leading up to 2000. </w:t>
            </w:r>
          </w:p>
          <w:p w:rsidR="00E02FE3" w:rsidRPr="00AF518F" w:rsidRDefault="00E02FE3" w:rsidP="00E02FE3">
            <w:pPr>
              <w:autoSpaceDE w:val="0"/>
              <w:autoSpaceDN w:val="0"/>
              <w:adjustRightInd w:val="0"/>
              <w:contextualSpacing/>
              <w:rPr>
                <w:rFonts w:ascii="Arial" w:hAnsi="Arial" w:cs="Arial"/>
                <w:sz w:val="22"/>
                <w:szCs w:val="22"/>
                <w:lang w:val="en-US"/>
              </w:rPr>
            </w:pPr>
          </w:p>
          <w:p w:rsidR="00E02FE3" w:rsidRDefault="000A6277" w:rsidP="00E02FE3">
            <w:pPr>
              <w:rPr>
                <w:rFonts w:ascii="Arial" w:hAnsi="Arial" w:cs="Arial"/>
                <w:sz w:val="22"/>
                <w:szCs w:val="22"/>
                <w:lang w:val="en-US"/>
              </w:rPr>
            </w:pPr>
            <w:r w:rsidRPr="00AF518F">
              <w:rPr>
                <w:rFonts w:ascii="Arial" w:hAnsi="Arial" w:cs="Arial"/>
                <w:sz w:val="22"/>
                <w:szCs w:val="22"/>
                <w:lang w:val="en-US"/>
              </w:rPr>
              <w:t xml:space="preserve">Click </w:t>
            </w:r>
            <w:r w:rsidR="00E02FE3">
              <w:rPr>
                <w:rFonts w:ascii="Arial" w:hAnsi="Arial" w:cs="Arial"/>
                <w:sz w:val="22"/>
                <w:szCs w:val="22"/>
                <w:lang w:val="en-US"/>
              </w:rPr>
              <w:t xml:space="preserve">here </w:t>
            </w:r>
            <w:r w:rsidRPr="00AF518F">
              <w:rPr>
                <w:rFonts w:ascii="Arial" w:hAnsi="Arial" w:cs="Arial"/>
                <w:sz w:val="22"/>
                <w:szCs w:val="22"/>
                <w:lang w:val="en-US"/>
              </w:rPr>
              <w:t>to learn more about the Beijing Declaration</w:t>
            </w:r>
            <w:r w:rsidR="00E02FE3">
              <w:rPr>
                <w:rFonts w:ascii="Arial" w:hAnsi="Arial" w:cs="Arial"/>
                <w:sz w:val="22"/>
                <w:szCs w:val="22"/>
                <w:lang w:val="en-US"/>
              </w:rPr>
              <w:t xml:space="preserve">, </w:t>
            </w:r>
            <w:r w:rsidRPr="00AF518F">
              <w:rPr>
                <w:rFonts w:ascii="Arial" w:hAnsi="Arial" w:cs="Arial"/>
                <w:sz w:val="22"/>
                <w:szCs w:val="22"/>
                <w:lang w:val="en-US"/>
              </w:rPr>
              <w:t>the Platform for Action</w:t>
            </w:r>
            <w:r w:rsidR="00E02FE3">
              <w:rPr>
                <w:rFonts w:ascii="Arial" w:hAnsi="Arial" w:cs="Arial"/>
                <w:sz w:val="22"/>
                <w:szCs w:val="22"/>
                <w:lang w:val="en-US"/>
              </w:rPr>
              <w:t xml:space="preserve"> and</w:t>
            </w:r>
            <w:r w:rsidR="00E02FE3" w:rsidRPr="00AF518F">
              <w:rPr>
                <w:rFonts w:ascii="Arial" w:hAnsi="Arial" w:cs="Arial"/>
                <w:sz w:val="22"/>
                <w:szCs w:val="22"/>
                <w:lang w:val="en-US"/>
              </w:rPr>
              <w:t xml:space="preserve"> its</w:t>
            </w:r>
            <w:r w:rsidR="00E02FE3">
              <w:rPr>
                <w:rFonts w:ascii="Arial" w:hAnsi="Arial" w:cs="Arial"/>
                <w:sz w:val="22"/>
                <w:szCs w:val="22"/>
                <w:lang w:val="en-US"/>
              </w:rPr>
              <w:t xml:space="preserve"> </w:t>
            </w:r>
            <w:r w:rsidR="00E02FE3" w:rsidRPr="00AF518F">
              <w:rPr>
                <w:rFonts w:ascii="Arial" w:hAnsi="Arial" w:cs="Arial"/>
                <w:sz w:val="22"/>
                <w:szCs w:val="22"/>
                <w:lang w:val="en-US"/>
              </w:rPr>
              <w:t>five, ten and fifteen-year reviews and appraisals</w:t>
            </w:r>
            <w:r w:rsidR="00E02FE3">
              <w:rPr>
                <w:rFonts w:ascii="Arial" w:hAnsi="Arial" w:cs="Arial"/>
                <w:sz w:val="22"/>
                <w:szCs w:val="22"/>
                <w:lang w:val="en-US"/>
              </w:rPr>
              <w:t>.</w:t>
            </w:r>
          </w:p>
          <w:p w:rsidR="00E02FE3" w:rsidRPr="00AF518F" w:rsidRDefault="00E02FE3" w:rsidP="00E02FE3">
            <w:pPr>
              <w:rPr>
                <w:rFonts w:ascii="Arial" w:hAnsi="Arial" w:cs="Arial"/>
                <w:sz w:val="22"/>
                <w:szCs w:val="22"/>
                <w:lang w:val="en-US"/>
              </w:rPr>
            </w:pPr>
          </w:p>
          <w:p w:rsidR="000A6277" w:rsidRPr="00AF518F" w:rsidRDefault="00E02FE3" w:rsidP="005E2D70">
            <w:pPr>
              <w:autoSpaceDE w:val="0"/>
              <w:autoSpaceDN w:val="0"/>
              <w:adjustRightInd w:val="0"/>
              <w:contextualSpacing/>
              <w:rPr>
                <w:rFonts w:ascii="Arial" w:hAnsi="Arial" w:cs="Arial"/>
                <w:sz w:val="22"/>
                <w:szCs w:val="22"/>
                <w:lang w:val="en-US"/>
              </w:rPr>
            </w:pPr>
            <w:r w:rsidRPr="00E02FE3">
              <w:rPr>
                <w:rFonts w:ascii="Arial" w:hAnsi="Arial" w:cs="Arial"/>
                <w:sz w:val="22"/>
                <w:szCs w:val="22"/>
                <w:lang w:val="en-US"/>
              </w:rPr>
              <w:t>http://www.un.org/womenwatch/daw/beijing/platform/</w:t>
            </w:r>
          </w:p>
          <w:p w:rsidR="000A6277" w:rsidRPr="00AF518F" w:rsidRDefault="000A6277" w:rsidP="005E2D70">
            <w:pPr>
              <w:autoSpaceDE w:val="0"/>
              <w:autoSpaceDN w:val="0"/>
              <w:adjustRightInd w:val="0"/>
              <w:contextualSpacing/>
              <w:rPr>
                <w:rFonts w:ascii="Arial" w:hAnsi="Arial" w:cs="Arial"/>
                <w:sz w:val="22"/>
                <w:szCs w:val="22"/>
                <w:lang w:val="en-US"/>
              </w:rPr>
            </w:pPr>
          </w:p>
          <w:p w:rsidR="000A6277" w:rsidRPr="00AF518F" w:rsidRDefault="000A6277" w:rsidP="005E2D70">
            <w:pPr>
              <w:autoSpaceDE w:val="0"/>
              <w:autoSpaceDN w:val="0"/>
              <w:adjustRightInd w:val="0"/>
              <w:contextualSpacing/>
              <w:rPr>
                <w:rFonts w:ascii="Arial" w:hAnsi="Arial" w:cs="Arial"/>
                <w:sz w:val="22"/>
                <w:szCs w:val="22"/>
                <w:lang w:val="en-US"/>
              </w:rPr>
            </w:pPr>
          </w:p>
          <w:p w:rsidR="000A6277" w:rsidRDefault="000A6277" w:rsidP="001B058C">
            <w:pPr>
              <w:autoSpaceDE w:val="0"/>
              <w:autoSpaceDN w:val="0"/>
              <w:adjustRightInd w:val="0"/>
              <w:contextualSpacing/>
              <w:rPr>
                <w:rFonts w:ascii="Arial" w:hAnsi="Arial" w:cs="Arial"/>
                <w:b/>
                <w:sz w:val="22"/>
                <w:szCs w:val="22"/>
                <w:lang w:val="en-US"/>
              </w:rPr>
            </w:pPr>
          </w:p>
        </w:tc>
        <w:tc>
          <w:tcPr>
            <w:tcW w:w="7128" w:type="dxa"/>
          </w:tcPr>
          <w:p w:rsidR="003F5041" w:rsidRPr="00B42C3C" w:rsidRDefault="003F5041" w:rsidP="003F5041">
            <w:pPr>
              <w:autoSpaceDE w:val="0"/>
              <w:autoSpaceDN w:val="0"/>
              <w:adjustRightInd w:val="0"/>
              <w:contextualSpacing/>
              <w:rPr>
                <w:rFonts w:ascii="Arial" w:hAnsi="Arial" w:cs="Arial"/>
                <w:sz w:val="22"/>
                <w:szCs w:val="22"/>
                <w:lang w:val="en-US"/>
              </w:rPr>
            </w:pPr>
          </w:p>
          <w:p w:rsidR="003F5041" w:rsidRPr="003F5041" w:rsidRDefault="003F5041" w:rsidP="003F5041">
            <w:pPr>
              <w:autoSpaceDE w:val="0"/>
              <w:autoSpaceDN w:val="0"/>
              <w:adjustRightInd w:val="0"/>
              <w:contextualSpacing/>
              <w:rPr>
                <w:rFonts w:ascii="Arial" w:hAnsi="Arial" w:cs="Arial"/>
                <w:b/>
                <w:sz w:val="22"/>
                <w:szCs w:val="22"/>
                <w:lang w:val="en-US"/>
              </w:rPr>
            </w:pPr>
            <w:r w:rsidRPr="00B42C3C">
              <w:rPr>
                <w:rFonts w:ascii="Arial" w:hAnsi="Arial" w:cs="Arial"/>
                <w:b/>
                <w:sz w:val="22"/>
                <w:szCs w:val="22"/>
                <w:lang w:val="en-US"/>
              </w:rPr>
              <w:t>T</w:t>
            </w:r>
            <w:r w:rsidRPr="003F5041">
              <w:rPr>
                <w:rFonts w:ascii="Arial" w:hAnsi="Arial" w:cs="Arial"/>
                <w:b/>
                <w:sz w:val="22"/>
                <w:szCs w:val="22"/>
                <w:lang w:val="en-US"/>
              </w:rPr>
              <w:t xml:space="preserve">wo important contributions of </w:t>
            </w:r>
            <w:r w:rsidR="0028011E">
              <w:rPr>
                <w:rFonts w:ascii="Arial" w:hAnsi="Arial" w:cs="Arial"/>
                <w:b/>
                <w:sz w:val="22"/>
                <w:szCs w:val="22"/>
                <w:lang w:val="en-US"/>
              </w:rPr>
              <w:t xml:space="preserve">the </w:t>
            </w:r>
            <w:r w:rsidRPr="003F5041">
              <w:rPr>
                <w:rFonts w:ascii="Arial" w:hAnsi="Arial" w:cs="Arial"/>
                <w:b/>
                <w:sz w:val="22"/>
                <w:szCs w:val="22"/>
                <w:lang w:val="en-US"/>
              </w:rPr>
              <w:t>Be</w:t>
            </w:r>
            <w:r w:rsidR="0028011E">
              <w:rPr>
                <w:rFonts w:ascii="Arial" w:hAnsi="Arial" w:cs="Arial"/>
                <w:b/>
                <w:sz w:val="22"/>
                <w:szCs w:val="22"/>
                <w:lang w:val="en-US"/>
              </w:rPr>
              <w:t>i</w:t>
            </w:r>
            <w:r w:rsidRPr="003F5041">
              <w:rPr>
                <w:rFonts w:ascii="Arial" w:hAnsi="Arial" w:cs="Arial"/>
                <w:b/>
                <w:sz w:val="22"/>
                <w:szCs w:val="22"/>
                <w:lang w:val="en-US"/>
              </w:rPr>
              <w:t xml:space="preserve">jing Conference were: </w:t>
            </w:r>
          </w:p>
          <w:p w:rsidR="003F5041" w:rsidRPr="003F5041" w:rsidRDefault="003F5041" w:rsidP="003F5041">
            <w:pPr>
              <w:autoSpaceDE w:val="0"/>
              <w:autoSpaceDN w:val="0"/>
              <w:adjustRightInd w:val="0"/>
              <w:contextualSpacing/>
              <w:rPr>
                <w:rFonts w:ascii="Arial" w:hAnsi="Arial" w:cs="Arial"/>
                <w:sz w:val="22"/>
                <w:szCs w:val="22"/>
                <w:lang w:val="en-US"/>
              </w:rPr>
            </w:pPr>
          </w:p>
          <w:p w:rsidR="003F5041" w:rsidRDefault="003F5041" w:rsidP="003F5041">
            <w:pPr>
              <w:autoSpaceDE w:val="0"/>
              <w:autoSpaceDN w:val="0"/>
              <w:adjustRightInd w:val="0"/>
              <w:contextualSpacing/>
              <w:rPr>
                <w:rFonts w:ascii="Arial" w:hAnsi="Arial" w:cs="Arial"/>
                <w:sz w:val="22"/>
                <w:szCs w:val="22"/>
                <w:lang w:val="en-US"/>
              </w:rPr>
            </w:pPr>
            <w:r w:rsidRPr="003F5041">
              <w:rPr>
                <w:rFonts w:ascii="Arial" w:hAnsi="Arial" w:cs="Arial"/>
                <w:sz w:val="22"/>
                <w:szCs w:val="22"/>
                <w:lang w:val="en-US"/>
              </w:rPr>
              <w:t xml:space="preserve">1) </w:t>
            </w:r>
            <w:r>
              <w:rPr>
                <w:rFonts w:ascii="Arial" w:hAnsi="Arial" w:cs="Arial"/>
                <w:sz w:val="22"/>
                <w:szCs w:val="22"/>
                <w:lang w:val="en-US"/>
              </w:rPr>
              <w:t>Recogniz</w:t>
            </w:r>
            <w:r w:rsidR="0028011E">
              <w:rPr>
                <w:rFonts w:ascii="Arial" w:hAnsi="Arial" w:cs="Arial"/>
                <w:sz w:val="22"/>
                <w:szCs w:val="22"/>
                <w:lang w:val="en-US"/>
              </w:rPr>
              <w:t>ing</w:t>
            </w:r>
            <w:r>
              <w:rPr>
                <w:rFonts w:ascii="Arial" w:hAnsi="Arial" w:cs="Arial"/>
                <w:sz w:val="22"/>
                <w:szCs w:val="22"/>
                <w:lang w:val="en-US"/>
              </w:rPr>
              <w:t xml:space="preserve"> that w</w:t>
            </w:r>
            <w:r w:rsidRPr="003F5041">
              <w:rPr>
                <w:rFonts w:ascii="Arial" w:hAnsi="Arial" w:cs="Arial"/>
                <w:sz w:val="22"/>
                <w:szCs w:val="22"/>
                <w:lang w:val="en-US"/>
              </w:rPr>
              <w:t>omen’s empowerment is critical to peace and development</w:t>
            </w:r>
            <w:r>
              <w:rPr>
                <w:rFonts w:ascii="Arial" w:hAnsi="Arial" w:cs="Arial"/>
                <w:sz w:val="22"/>
                <w:szCs w:val="22"/>
                <w:lang w:val="en-US"/>
              </w:rPr>
              <w:t>.</w:t>
            </w:r>
          </w:p>
          <w:p w:rsidR="003F5041" w:rsidRPr="003F5041" w:rsidRDefault="003F5041" w:rsidP="003F5041">
            <w:pPr>
              <w:autoSpaceDE w:val="0"/>
              <w:autoSpaceDN w:val="0"/>
              <w:adjustRightInd w:val="0"/>
              <w:contextualSpacing/>
              <w:rPr>
                <w:rFonts w:ascii="Arial" w:hAnsi="Arial" w:cs="Arial"/>
                <w:sz w:val="22"/>
                <w:szCs w:val="22"/>
                <w:lang w:val="en-US"/>
              </w:rPr>
            </w:pPr>
          </w:p>
          <w:p w:rsidR="003F5041" w:rsidRPr="003F5041" w:rsidRDefault="003F5041" w:rsidP="003F5041">
            <w:pPr>
              <w:autoSpaceDE w:val="0"/>
              <w:autoSpaceDN w:val="0"/>
              <w:adjustRightInd w:val="0"/>
              <w:contextualSpacing/>
              <w:rPr>
                <w:rFonts w:ascii="Arial" w:hAnsi="Arial" w:cs="Arial"/>
                <w:sz w:val="22"/>
                <w:szCs w:val="22"/>
                <w:lang w:val="en-US"/>
              </w:rPr>
            </w:pPr>
            <w:r w:rsidRPr="003F5041">
              <w:rPr>
                <w:rFonts w:ascii="Arial" w:hAnsi="Arial" w:cs="Arial"/>
                <w:sz w:val="22"/>
                <w:szCs w:val="22"/>
                <w:lang w:val="en-US"/>
              </w:rPr>
              <w:t xml:space="preserve">2) </w:t>
            </w:r>
            <w:r>
              <w:rPr>
                <w:rFonts w:ascii="Arial" w:hAnsi="Arial" w:cs="Arial"/>
                <w:sz w:val="22"/>
                <w:szCs w:val="22"/>
                <w:lang w:val="en-US"/>
              </w:rPr>
              <w:t>Identify</w:t>
            </w:r>
            <w:r w:rsidR="0028011E">
              <w:rPr>
                <w:rFonts w:ascii="Arial" w:hAnsi="Arial" w:cs="Arial"/>
                <w:sz w:val="22"/>
                <w:szCs w:val="22"/>
                <w:lang w:val="en-US"/>
              </w:rPr>
              <w:t>ing</w:t>
            </w:r>
            <w:r>
              <w:rPr>
                <w:rFonts w:ascii="Arial" w:hAnsi="Arial" w:cs="Arial"/>
                <w:sz w:val="22"/>
                <w:szCs w:val="22"/>
                <w:lang w:val="en-US"/>
              </w:rPr>
              <w:t xml:space="preserve"> g</w:t>
            </w:r>
            <w:r w:rsidRPr="003F5041">
              <w:rPr>
                <w:rFonts w:ascii="Arial" w:hAnsi="Arial" w:cs="Arial"/>
                <w:sz w:val="22"/>
                <w:szCs w:val="22"/>
                <w:lang w:val="en-US"/>
              </w:rPr>
              <w:t xml:space="preserve">ender equality and women’s empowerment </w:t>
            </w:r>
            <w:r w:rsidR="0028011E">
              <w:rPr>
                <w:rFonts w:ascii="Arial" w:hAnsi="Arial" w:cs="Arial"/>
                <w:sz w:val="22"/>
                <w:szCs w:val="22"/>
                <w:lang w:val="en-US"/>
              </w:rPr>
              <w:t>as</w:t>
            </w:r>
            <w:r w:rsidRPr="003F5041">
              <w:rPr>
                <w:rFonts w:ascii="Arial" w:hAnsi="Arial" w:cs="Arial"/>
                <w:sz w:val="22"/>
                <w:szCs w:val="22"/>
                <w:lang w:val="en-US"/>
              </w:rPr>
              <w:t xml:space="preserve"> twin and related strategies</w:t>
            </w:r>
            <w:r>
              <w:rPr>
                <w:rFonts w:ascii="Arial" w:hAnsi="Arial" w:cs="Arial"/>
                <w:sz w:val="22"/>
                <w:szCs w:val="22"/>
                <w:lang w:val="en-US"/>
              </w:rPr>
              <w:t>.</w:t>
            </w:r>
          </w:p>
          <w:p w:rsidR="00B42C3C" w:rsidRDefault="00B42C3C" w:rsidP="00EE5BDB">
            <w:pPr>
              <w:widowControl w:val="0"/>
              <w:autoSpaceDE w:val="0"/>
              <w:autoSpaceDN w:val="0"/>
              <w:adjustRightInd w:val="0"/>
              <w:contextualSpacing/>
              <w:rPr>
                <w:rFonts w:ascii="Arial" w:hAnsi="Arial" w:cs="Arial"/>
                <w:b/>
                <w:bCs/>
                <w:sz w:val="22"/>
                <w:szCs w:val="22"/>
                <w:lang w:val="en-US"/>
              </w:rPr>
            </w:pPr>
          </w:p>
          <w:p w:rsidR="000A6277" w:rsidRPr="00AF518F" w:rsidRDefault="000A6277" w:rsidP="00EE5BDB">
            <w:pPr>
              <w:widowControl w:val="0"/>
              <w:autoSpaceDE w:val="0"/>
              <w:autoSpaceDN w:val="0"/>
              <w:adjustRightInd w:val="0"/>
              <w:contextualSpacing/>
              <w:rPr>
                <w:rFonts w:ascii="Arial" w:hAnsi="Arial" w:cs="Arial"/>
                <w:b/>
                <w:bCs/>
                <w:sz w:val="22"/>
                <w:szCs w:val="22"/>
                <w:lang w:val="en-US"/>
              </w:rPr>
            </w:pPr>
            <w:r w:rsidRPr="00AF518F">
              <w:rPr>
                <w:rFonts w:ascii="Arial" w:hAnsi="Arial" w:cs="Arial"/>
                <w:b/>
                <w:bCs/>
                <w:sz w:val="22"/>
                <w:szCs w:val="22"/>
                <w:lang w:val="en-US"/>
              </w:rPr>
              <w:t>Platform for Action – Critical Areas of Concern</w:t>
            </w:r>
          </w:p>
          <w:p w:rsidR="000A6277" w:rsidRPr="00AF518F" w:rsidRDefault="000A6277" w:rsidP="00EE5BDB">
            <w:pPr>
              <w:widowControl w:val="0"/>
              <w:autoSpaceDE w:val="0"/>
              <w:autoSpaceDN w:val="0"/>
              <w:adjustRightInd w:val="0"/>
              <w:contextualSpacing/>
              <w:rPr>
                <w:rFonts w:ascii="Arial" w:hAnsi="Arial" w:cs="Arial"/>
                <w:b/>
                <w:bCs/>
                <w:sz w:val="22"/>
                <w:szCs w:val="22"/>
                <w:lang w:val="en-US"/>
              </w:rPr>
            </w:pPr>
          </w:p>
          <w:p w:rsidR="00B42C3C" w:rsidRDefault="000A6277" w:rsidP="00EE5BDB">
            <w:pPr>
              <w:pStyle w:val="ListParagraph"/>
              <w:widowControl w:val="0"/>
              <w:numPr>
                <w:ilvl w:val="0"/>
                <w:numId w:val="9"/>
              </w:numPr>
              <w:autoSpaceDE w:val="0"/>
              <w:autoSpaceDN w:val="0"/>
              <w:adjustRightInd w:val="0"/>
              <w:rPr>
                <w:rFonts w:ascii="Arial" w:hAnsi="Arial" w:cs="Arial"/>
                <w:sz w:val="22"/>
                <w:szCs w:val="22"/>
                <w:lang w:val="en-US"/>
              </w:rPr>
            </w:pPr>
            <w:r w:rsidRPr="00AF518F">
              <w:rPr>
                <w:rFonts w:ascii="Arial" w:hAnsi="Arial" w:cs="Arial"/>
                <w:sz w:val="22"/>
                <w:szCs w:val="22"/>
                <w:lang w:val="en-US"/>
              </w:rPr>
              <w:t>Poverty</w:t>
            </w:r>
          </w:p>
          <w:p w:rsidR="000A6277" w:rsidRPr="00AF518F" w:rsidRDefault="000A6277" w:rsidP="00EE5BDB">
            <w:pPr>
              <w:pStyle w:val="ListParagraph"/>
              <w:widowControl w:val="0"/>
              <w:numPr>
                <w:ilvl w:val="0"/>
                <w:numId w:val="9"/>
              </w:numPr>
              <w:autoSpaceDE w:val="0"/>
              <w:autoSpaceDN w:val="0"/>
              <w:adjustRightInd w:val="0"/>
              <w:rPr>
                <w:rFonts w:ascii="Arial" w:hAnsi="Arial" w:cs="Arial"/>
                <w:sz w:val="22"/>
                <w:szCs w:val="22"/>
                <w:lang w:val="en-US"/>
              </w:rPr>
            </w:pPr>
            <w:r w:rsidRPr="00AF518F">
              <w:rPr>
                <w:rFonts w:ascii="Arial" w:hAnsi="Arial" w:cs="Arial"/>
                <w:sz w:val="22"/>
                <w:szCs w:val="22"/>
                <w:lang w:val="en-US"/>
              </w:rPr>
              <w:t>Education and training</w:t>
            </w:r>
          </w:p>
          <w:p w:rsidR="000A6277" w:rsidRPr="00AF518F" w:rsidRDefault="000A6277" w:rsidP="00EE5BDB">
            <w:pPr>
              <w:pStyle w:val="ListParagraph"/>
              <w:widowControl w:val="0"/>
              <w:numPr>
                <w:ilvl w:val="0"/>
                <w:numId w:val="9"/>
              </w:numPr>
              <w:autoSpaceDE w:val="0"/>
              <w:autoSpaceDN w:val="0"/>
              <w:adjustRightInd w:val="0"/>
              <w:rPr>
                <w:rFonts w:ascii="Arial" w:hAnsi="Arial" w:cs="Arial"/>
                <w:sz w:val="22"/>
                <w:szCs w:val="22"/>
                <w:lang w:val="en-US"/>
              </w:rPr>
            </w:pPr>
            <w:r w:rsidRPr="00AF518F">
              <w:rPr>
                <w:rFonts w:ascii="Arial" w:hAnsi="Arial" w:cs="Arial"/>
                <w:sz w:val="22"/>
                <w:szCs w:val="22"/>
                <w:lang w:val="en-US"/>
              </w:rPr>
              <w:t xml:space="preserve">Health care </w:t>
            </w:r>
          </w:p>
          <w:p w:rsidR="000A6277" w:rsidRPr="00AF518F" w:rsidRDefault="000A6277" w:rsidP="00EE5BDB">
            <w:pPr>
              <w:pStyle w:val="ListParagraph"/>
              <w:widowControl w:val="0"/>
              <w:numPr>
                <w:ilvl w:val="0"/>
                <w:numId w:val="9"/>
              </w:numPr>
              <w:autoSpaceDE w:val="0"/>
              <w:autoSpaceDN w:val="0"/>
              <w:adjustRightInd w:val="0"/>
              <w:rPr>
                <w:rFonts w:ascii="Arial" w:hAnsi="Arial" w:cs="Arial"/>
                <w:sz w:val="22"/>
                <w:szCs w:val="22"/>
                <w:lang w:val="en-US"/>
              </w:rPr>
            </w:pPr>
            <w:r w:rsidRPr="00AF518F">
              <w:rPr>
                <w:rFonts w:ascii="Arial" w:hAnsi="Arial" w:cs="Arial"/>
                <w:sz w:val="22"/>
                <w:szCs w:val="22"/>
                <w:lang w:val="en-US"/>
              </w:rPr>
              <w:t>Violence against women</w:t>
            </w:r>
          </w:p>
          <w:p w:rsidR="000A6277" w:rsidRPr="00AF518F" w:rsidRDefault="000A6277" w:rsidP="00EE5BDB">
            <w:pPr>
              <w:pStyle w:val="ListParagraph"/>
              <w:widowControl w:val="0"/>
              <w:numPr>
                <w:ilvl w:val="0"/>
                <w:numId w:val="9"/>
              </w:numPr>
              <w:autoSpaceDE w:val="0"/>
              <w:autoSpaceDN w:val="0"/>
              <w:adjustRightInd w:val="0"/>
              <w:rPr>
                <w:rFonts w:ascii="Arial" w:hAnsi="Arial" w:cs="Arial"/>
                <w:sz w:val="22"/>
                <w:szCs w:val="22"/>
                <w:lang w:val="en-US"/>
              </w:rPr>
            </w:pPr>
            <w:r w:rsidRPr="00AF518F">
              <w:rPr>
                <w:rFonts w:ascii="Arial" w:hAnsi="Arial" w:cs="Arial"/>
                <w:sz w:val="22"/>
                <w:szCs w:val="22"/>
                <w:lang w:val="en-US"/>
              </w:rPr>
              <w:t>Armed conflict and occupation</w:t>
            </w:r>
          </w:p>
          <w:p w:rsidR="000A6277" w:rsidRPr="00AF518F" w:rsidRDefault="000A6277" w:rsidP="00EE5BDB">
            <w:pPr>
              <w:pStyle w:val="ListParagraph"/>
              <w:widowControl w:val="0"/>
              <w:numPr>
                <w:ilvl w:val="0"/>
                <w:numId w:val="9"/>
              </w:numPr>
              <w:autoSpaceDE w:val="0"/>
              <w:autoSpaceDN w:val="0"/>
              <w:adjustRightInd w:val="0"/>
              <w:rPr>
                <w:rFonts w:ascii="Arial" w:hAnsi="Arial" w:cs="Arial"/>
                <w:sz w:val="22"/>
                <w:szCs w:val="22"/>
                <w:lang w:val="en-US"/>
              </w:rPr>
            </w:pPr>
            <w:r w:rsidRPr="00AF518F">
              <w:rPr>
                <w:rFonts w:ascii="Arial" w:hAnsi="Arial" w:cs="Arial"/>
                <w:sz w:val="22"/>
                <w:szCs w:val="22"/>
                <w:lang w:val="en-US"/>
              </w:rPr>
              <w:t>Power and decision-making</w:t>
            </w:r>
          </w:p>
          <w:p w:rsidR="000A6277" w:rsidRPr="00AF518F" w:rsidRDefault="000A6277" w:rsidP="00EE5BDB">
            <w:pPr>
              <w:pStyle w:val="ListParagraph"/>
              <w:widowControl w:val="0"/>
              <w:numPr>
                <w:ilvl w:val="0"/>
                <w:numId w:val="9"/>
              </w:numPr>
              <w:autoSpaceDE w:val="0"/>
              <w:autoSpaceDN w:val="0"/>
              <w:adjustRightInd w:val="0"/>
              <w:rPr>
                <w:rFonts w:ascii="Arial" w:hAnsi="Arial" w:cs="Arial"/>
                <w:sz w:val="22"/>
                <w:szCs w:val="22"/>
                <w:lang w:val="en-US"/>
              </w:rPr>
            </w:pPr>
            <w:r w:rsidRPr="00AF518F">
              <w:rPr>
                <w:rFonts w:ascii="Arial" w:hAnsi="Arial" w:cs="Arial"/>
                <w:sz w:val="22"/>
                <w:szCs w:val="22"/>
                <w:lang w:val="en-US"/>
              </w:rPr>
              <w:t>Mechanisms for advancement of women</w:t>
            </w:r>
          </w:p>
          <w:p w:rsidR="000A6277" w:rsidRPr="00AF518F" w:rsidRDefault="000A6277" w:rsidP="00EE5BDB">
            <w:pPr>
              <w:pStyle w:val="ListParagraph"/>
              <w:widowControl w:val="0"/>
              <w:numPr>
                <w:ilvl w:val="0"/>
                <w:numId w:val="9"/>
              </w:numPr>
              <w:autoSpaceDE w:val="0"/>
              <w:autoSpaceDN w:val="0"/>
              <w:adjustRightInd w:val="0"/>
              <w:rPr>
                <w:rFonts w:ascii="Arial" w:hAnsi="Arial" w:cs="Arial"/>
                <w:sz w:val="22"/>
                <w:szCs w:val="22"/>
                <w:lang w:val="en-US"/>
              </w:rPr>
            </w:pPr>
            <w:r w:rsidRPr="00AF518F">
              <w:rPr>
                <w:rFonts w:ascii="Arial" w:hAnsi="Arial" w:cs="Arial"/>
                <w:sz w:val="22"/>
                <w:szCs w:val="22"/>
                <w:lang w:val="en-US"/>
              </w:rPr>
              <w:t>Economic structures and access to resources;</w:t>
            </w:r>
          </w:p>
          <w:p w:rsidR="000A6277" w:rsidRPr="00AF518F" w:rsidRDefault="000A6277" w:rsidP="00EE5BDB">
            <w:pPr>
              <w:pStyle w:val="ListParagraph"/>
              <w:widowControl w:val="0"/>
              <w:numPr>
                <w:ilvl w:val="0"/>
                <w:numId w:val="9"/>
              </w:numPr>
              <w:autoSpaceDE w:val="0"/>
              <w:autoSpaceDN w:val="0"/>
              <w:adjustRightInd w:val="0"/>
              <w:rPr>
                <w:rFonts w:ascii="Arial" w:hAnsi="Arial" w:cs="Arial"/>
                <w:sz w:val="22"/>
                <w:szCs w:val="22"/>
                <w:lang w:val="en-US"/>
              </w:rPr>
            </w:pPr>
            <w:r w:rsidRPr="00AF518F">
              <w:rPr>
                <w:rFonts w:ascii="Arial" w:hAnsi="Arial" w:cs="Arial"/>
                <w:sz w:val="22"/>
                <w:szCs w:val="22"/>
                <w:lang w:val="en-US"/>
              </w:rPr>
              <w:t>Women’s human rights</w:t>
            </w:r>
          </w:p>
          <w:p w:rsidR="000A6277" w:rsidRPr="00AF518F" w:rsidRDefault="000A6277" w:rsidP="00EE5BDB">
            <w:pPr>
              <w:pStyle w:val="ListParagraph"/>
              <w:widowControl w:val="0"/>
              <w:numPr>
                <w:ilvl w:val="0"/>
                <w:numId w:val="9"/>
              </w:numPr>
              <w:autoSpaceDE w:val="0"/>
              <w:autoSpaceDN w:val="0"/>
              <w:adjustRightInd w:val="0"/>
              <w:rPr>
                <w:rFonts w:ascii="Arial" w:hAnsi="Arial" w:cs="Arial"/>
                <w:sz w:val="22"/>
                <w:szCs w:val="22"/>
                <w:lang w:val="en-US"/>
              </w:rPr>
            </w:pPr>
            <w:r w:rsidRPr="00AF518F">
              <w:rPr>
                <w:rFonts w:ascii="Arial" w:hAnsi="Arial" w:cs="Arial"/>
                <w:sz w:val="22"/>
                <w:szCs w:val="22"/>
                <w:lang w:val="en-US"/>
              </w:rPr>
              <w:t>Natural resources and environment</w:t>
            </w:r>
          </w:p>
          <w:p w:rsidR="000A6277" w:rsidRPr="00AF518F" w:rsidRDefault="000A6277" w:rsidP="00EE5BDB">
            <w:pPr>
              <w:pStyle w:val="ListParagraph"/>
              <w:widowControl w:val="0"/>
              <w:numPr>
                <w:ilvl w:val="0"/>
                <w:numId w:val="9"/>
              </w:numPr>
              <w:autoSpaceDE w:val="0"/>
              <w:autoSpaceDN w:val="0"/>
              <w:adjustRightInd w:val="0"/>
              <w:rPr>
                <w:rFonts w:ascii="Arial" w:hAnsi="Arial" w:cs="Arial"/>
                <w:sz w:val="22"/>
                <w:szCs w:val="22"/>
                <w:lang w:val="en-US"/>
              </w:rPr>
            </w:pPr>
            <w:r w:rsidRPr="00AF518F">
              <w:rPr>
                <w:rFonts w:ascii="Arial" w:hAnsi="Arial" w:cs="Arial"/>
                <w:sz w:val="22"/>
                <w:szCs w:val="22"/>
                <w:lang w:val="en-US"/>
              </w:rPr>
              <w:t>Communication systems and media</w:t>
            </w:r>
          </w:p>
          <w:p w:rsidR="000A6277" w:rsidRPr="00AF518F" w:rsidRDefault="000A6277" w:rsidP="00EE5BDB">
            <w:pPr>
              <w:pStyle w:val="ListParagraph"/>
              <w:widowControl w:val="0"/>
              <w:numPr>
                <w:ilvl w:val="0"/>
                <w:numId w:val="9"/>
              </w:numPr>
              <w:autoSpaceDE w:val="0"/>
              <w:autoSpaceDN w:val="0"/>
              <w:adjustRightInd w:val="0"/>
              <w:rPr>
                <w:rFonts w:ascii="Arial" w:hAnsi="Arial" w:cs="Arial"/>
                <w:sz w:val="22"/>
                <w:szCs w:val="22"/>
                <w:lang w:val="en-US"/>
              </w:rPr>
            </w:pPr>
            <w:r w:rsidRPr="00AF518F">
              <w:rPr>
                <w:rFonts w:ascii="Arial" w:hAnsi="Arial" w:cs="Arial"/>
                <w:sz w:val="22"/>
                <w:szCs w:val="22"/>
                <w:lang w:val="en-US"/>
              </w:rPr>
              <w:lastRenderedPageBreak/>
              <w:t>Rights of the girl child</w:t>
            </w:r>
          </w:p>
          <w:p w:rsidR="000A6277" w:rsidRPr="00AF518F" w:rsidRDefault="000A6277" w:rsidP="003F5041">
            <w:pPr>
              <w:pStyle w:val="ListParagraph"/>
              <w:widowControl w:val="0"/>
              <w:numPr>
                <w:ilvl w:val="0"/>
                <w:numId w:val="9"/>
              </w:numPr>
              <w:autoSpaceDE w:val="0"/>
              <w:autoSpaceDN w:val="0"/>
              <w:adjustRightInd w:val="0"/>
              <w:rPr>
                <w:rFonts w:ascii="Arial" w:hAnsi="Arial" w:cs="Arial"/>
                <w:sz w:val="22"/>
                <w:szCs w:val="22"/>
                <w:lang w:val="en-US"/>
              </w:rPr>
            </w:pPr>
          </w:p>
        </w:tc>
      </w:tr>
      <w:tr w:rsidR="000A6277" w:rsidRPr="00A86059" w:rsidTr="0092158A">
        <w:tc>
          <w:tcPr>
            <w:tcW w:w="6048" w:type="dxa"/>
          </w:tcPr>
          <w:p w:rsidR="000A6277" w:rsidRPr="00AF518F" w:rsidRDefault="000A6277" w:rsidP="005141E5">
            <w:pPr>
              <w:autoSpaceDE w:val="0"/>
              <w:autoSpaceDN w:val="0"/>
              <w:adjustRightInd w:val="0"/>
              <w:contextualSpacing/>
              <w:rPr>
                <w:rFonts w:ascii="Arial" w:hAnsi="Arial" w:cs="Arial"/>
                <w:b/>
                <w:bCs/>
                <w:color w:val="262626"/>
                <w:sz w:val="22"/>
                <w:szCs w:val="22"/>
                <w:lang w:val="en-US"/>
              </w:rPr>
            </w:pPr>
            <w:r>
              <w:rPr>
                <w:rFonts w:ascii="Arial" w:hAnsi="Arial" w:cs="Arial"/>
                <w:b/>
                <w:bCs/>
                <w:color w:val="262626"/>
                <w:sz w:val="22"/>
                <w:szCs w:val="22"/>
                <w:lang w:val="en-US"/>
              </w:rPr>
              <w:lastRenderedPageBreak/>
              <w:t xml:space="preserve">15. </w:t>
            </w:r>
            <w:r w:rsidRPr="00AF518F">
              <w:rPr>
                <w:rFonts w:ascii="Arial" w:hAnsi="Arial" w:cs="Arial"/>
                <w:b/>
                <w:bCs/>
                <w:color w:val="262626"/>
                <w:sz w:val="22"/>
                <w:szCs w:val="22"/>
                <w:lang w:val="en-US"/>
              </w:rPr>
              <w:t>GENDER INEQUALITY INDEX (GII)</w:t>
            </w:r>
            <w:ins w:id="469" w:author="Terada Saori" w:date="2013-03-21T12:19:00Z">
              <w:r w:rsidR="00B10DC4">
                <w:rPr>
                  <w:rFonts w:ascii="Arial" w:hAnsi="Arial" w:cs="Arial"/>
                  <w:b/>
                  <w:bCs/>
                  <w:color w:val="262626"/>
                  <w:sz w:val="22"/>
                  <w:szCs w:val="22"/>
                  <w:lang w:val="en-US"/>
                </w:rPr>
                <w:t xml:space="preserve"> [Suggest removing from this module]</w:t>
              </w:r>
            </w:ins>
          </w:p>
          <w:p w:rsidR="000A6277" w:rsidRPr="00AF518F" w:rsidRDefault="000A6277" w:rsidP="005141E5">
            <w:pPr>
              <w:autoSpaceDE w:val="0"/>
              <w:autoSpaceDN w:val="0"/>
              <w:adjustRightInd w:val="0"/>
              <w:contextualSpacing/>
              <w:rPr>
                <w:rFonts w:ascii="Arial" w:hAnsi="Arial" w:cs="Arial"/>
                <w:b/>
                <w:bCs/>
                <w:color w:val="262626"/>
                <w:sz w:val="22"/>
                <w:szCs w:val="22"/>
                <w:lang w:val="en-US"/>
              </w:rPr>
            </w:pPr>
          </w:p>
          <w:p w:rsidR="000A6277" w:rsidRPr="00AF518F" w:rsidRDefault="000A6277" w:rsidP="005141E5">
            <w:pPr>
              <w:autoSpaceDE w:val="0"/>
              <w:autoSpaceDN w:val="0"/>
              <w:adjustRightInd w:val="0"/>
              <w:rPr>
                <w:rFonts w:ascii="Arial" w:hAnsi="Arial" w:cs="Arial"/>
                <w:sz w:val="22"/>
                <w:szCs w:val="22"/>
                <w:lang w:val="en-US"/>
              </w:rPr>
            </w:pPr>
            <w:r w:rsidRPr="00AF518F">
              <w:rPr>
                <w:rFonts w:ascii="Arial" w:hAnsi="Arial" w:cs="Arial"/>
                <w:sz w:val="22"/>
                <w:szCs w:val="22"/>
                <w:lang w:val="en-US"/>
              </w:rPr>
              <w:t xml:space="preserve">In 2010, the UNDP developed a new index for measuring gender disparity, called the </w:t>
            </w:r>
            <w:r w:rsidRPr="00AF518F">
              <w:rPr>
                <w:rFonts w:ascii="Arial" w:hAnsi="Arial" w:cs="Arial"/>
                <w:bCs/>
                <w:sz w:val="22"/>
                <w:szCs w:val="22"/>
                <w:lang w:val="en-US"/>
              </w:rPr>
              <w:t>Gender Inequality Index (GII).</w:t>
            </w:r>
            <w:r w:rsidRPr="00AF518F">
              <w:rPr>
                <w:rFonts w:ascii="Arial" w:hAnsi="Arial" w:cs="Arial"/>
                <w:b/>
                <w:bCs/>
                <w:sz w:val="22"/>
                <w:szCs w:val="22"/>
                <w:lang w:val="en-US"/>
              </w:rPr>
              <w:t xml:space="preserve"> </w:t>
            </w:r>
            <w:r w:rsidRPr="00AF518F">
              <w:rPr>
                <w:rFonts w:ascii="Arial" w:hAnsi="Arial" w:cs="Arial"/>
                <w:sz w:val="22"/>
                <w:szCs w:val="22"/>
                <w:lang w:val="en-US"/>
              </w:rPr>
              <w:t xml:space="preserve"> This index is a composite measure which shows the loss in human development due to inequality between female and male achievements in three dimensions: (1) reproductive health, (2) empowerment, and (3) the labor market. The index ranges from zero, which indicates that women and men fare equally, to one, which indicates that women fare as poorly as possible in all measured dimensions. The new index was introduced in the 2010 Human Development Report as an experimental measure to remedy the shortcomings of the previous, and no longer used, indicators, the Gender Development Index (GDI) and the Gender Empowerment Measure (GEM), both of which were introduced in the 1995 Human Development Report. </w:t>
            </w:r>
          </w:p>
          <w:p w:rsidR="000A6277" w:rsidRPr="00AF518F" w:rsidRDefault="000A6277" w:rsidP="001B058C">
            <w:pPr>
              <w:autoSpaceDE w:val="0"/>
              <w:autoSpaceDN w:val="0"/>
              <w:adjustRightInd w:val="0"/>
              <w:contextualSpacing/>
              <w:rPr>
                <w:rFonts w:ascii="Arial" w:hAnsi="Arial" w:cs="Arial"/>
                <w:sz w:val="22"/>
                <w:szCs w:val="22"/>
                <w:lang w:val="en-US"/>
              </w:rPr>
            </w:pPr>
          </w:p>
        </w:tc>
        <w:tc>
          <w:tcPr>
            <w:tcW w:w="7128" w:type="dxa"/>
          </w:tcPr>
          <w:p w:rsidR="000A6277" w:rsidRPr="00AF518F" w:rsidRDefault="000A6277" w:rsidP="001B058C">
            <w:pPr>
              <w:contextualSpacing/>
              <w:rPr>
                <w:rFonts w:ascii="Arial" w:hAnsi="Arial" w:cs="Arial"/>
                <w:sz w:val="22"/>
                <w:szCs w:val="22"/>
                <w:lang w:val="en-US"/>
              </w:rPr>
            </w:pPr>
          </w:p>
          <w:p w:rsidR="000A6277" w:rsidRPr="00AF518F" w:rsidRDefault="000A6277" w:rsidP="001B058C">
            <w:pPr>
              <w:contextualSpacing/>
              <w:rPr>
                <w:rFonts w:ascii="Arial" w:hAnsi="Arial" w:cs="Arial"/>
                <w:b/>
                <w:sz w:val="22"/>
                <w:szCs w:val="22"/>
                <w:highlight w:val="green"/>
                <w:lang w:val="en-US"/>
              </w:rPr>
            </w:pPr>
            <w:r w:rsidRPr="00AF518F">
              <w:rPr>
                <w:rFonts w:ascii="Arial" w:hAnsi="Arial" w:cs="Arial"/>
                <w:b/>
                <w:sz w:val="22"/>
                <w:szCs w:val="22"/>
                <w:lang w:val="en-US"/>
              </w:rPr>
              <w:t xml:space="preserve">THREE BOXES: Guess the Gender Inequality Index ranking for Africa, Asia, and Latin America. </w:t>
            </w:r>
          </w:p>
          <w:p w:rsidR="000A6277" w:rsidRDefault="000A6277" w:rsidP="00791135">
            <w:pPr>
              <w:autoSpaceDE w:val="0"/>
              <w:autoSpaceDN w:val="0"/>
              <w:adjustRightInd w:val="0"/>
              <w:rPr>
                <w:rFonts w:ascii="Arial" w:hAnsi="Arial" w:cs="Arial"/>
                <w:b/>
                <w:sz w:val="22"/>
                <w:szCs w:val="22"/>
                <w:lang w:val="en-US"/>
              </w:rPr>
            </w:pPr>
          </w:p>
          <w:p w:rsidR="000A6277" w:rsidRPr="00AF518F" w:rsidRDefault="000A6277" w:rsidP="00791135">
            <w:pPr>
              <w:autoSpaceDE w:val="0"/>
              <w:autoSpaceDN w:val="0"/>
              <w:adjustRightInd w:val="0"/>
              <w:rPr>
                <w:rFonts w:ascii="Arial" w:hAnsi="Arial" w:cs="Arial"/>
                <w:b/>
                <w:sz w:val="22"/>
                <w:szCs w:val="22"/>
                <w:lang w:val="en-US"/>
              </w:rPr>
            </w:pPr>
            <w:r w:rsidRPr="00AF518F">
              <w:rPr>
                <w:rFonts w:ascii="Arial" w:hAnsi="Arial" w:cs="Arial"/>
                <w:b/>
                <w:sz w:val="22"/>
                <w:szCs w:val="22"/>
                <w:lang w:val="en-US"/>
              </w:rPr>
              <w:t>Which African countr</w:t>
            </w:r>
            <w:r>
              <w:rPr>
                <w:rFonts w:ascii="Arial" w:hAnsi="Arial" w:cs="Arial"/>
                <w:b/>
                <w:sz w:val="22"/>
                <w:szCs w:val="22"/>
                <w:lang w:val="en-US"/>
              </w:rPr>
              <w:t>y</w:t>
            </w:r>
            <w:r w:rsidRPr="00AF518F">
              <w:rPr>
                <w:rFonts w:ascii="Arial" w:hAnsi="Arial" w:cs="Arial"/>
                <w:b/>
                <w:sz w:val="22"/>
                <w:szCs w:val="22"/>
                <w:lang w:val="en-US"/>
              </w:rPr>
              <w:t xml:space="preserve"> has </w:t>
            </w:r>
            <w:r>
              <w:rPr>
                <w:rFonts w:ascii="Arial" w:hAnsi="Arial" w:cs="Arial"/>
                <w:b/>
                <w:sz w:val="22"/>
                <w:szCs w:val="22"/>
                <w:lang w:val="en-US"/>
              </w:rPr>
              <w:t xml:space="preserve">achieved </w:t>
            </w:r>
            <w:r w:rsidR="0028011E">
              <w:rPr>
                <w:rFonts w:ascii="Arial" w:hAnsi="Arial" w:cs="Arial"/>
                <w:b/>
                <w:sz w:val="22"/>
                <w:szCs w:val="22"/>
                <w:lang w:val="en-US"/>
              </w:rPr>
              <w:t>a higher level of</w:t>
            </w:r>
            <w:r>
              <w:rPr>
                <w:rFonts w:ascii="Arial" w:hAnsi="Arial" w:cs="Arial"/>
                <w:b/>
                <w:sz w:val="22"/>
                <w:szCs w:val="22"/>
                <w:lang w:val="en-US"/>
              </w:rPr>
              <w:t xml:space="preserve"> gender equality </w:t>
            </w:r>
            <w:r w:rsidRPr="00AF518F">
              <w:rPr>
                <w:rFonts w:ascii="Arial" w:hAnsi="Arial" w:cs="Arial"/>
                <w:b/>
                <w:sz w:val="22"/>
                <w:szCs w:val="22"/>
                <w:lang w:val="en-US"/>
              </w:rPr>
              <w:t>according to the 2011 GII ranking?</w:t>
            </w:r>
          </w:p>
          <w:p w:rsidR="000A6277" w:rsidRPr="00AF518F" w:rsidRDefault="000A6277" w:rsidP="00791135">
            <w:pPr>
              <w:autoSpaceDE w:val="0"/>
              <w:autoSpaceDN w:val="0"/>
              <w:adjustRightInd w:val="0"/>
              <w:rPr>
                <w:rFonts w:ascii="Arial" w:hAnsi="Arial" w:cs="Arial"/>
                <w:sz w:val="22"/>
                <w:szCs w:val="22"/>
                <w:lang w:val="en-US"/>
              </w:rPr>
            </w:pPr>
            <w:r w:rsidRPr="00AF518F">
              <w:rPr>
                <w:rFonts w:ascii="Arial" w:hAnsi="Arial" w:cs="Arial"/>
                <w:sz w:val="22"/>
                <w:szCs w:val="22"/>
              </w:rPr>
              <w:sym w:font="Wingdings" w:char="F06F"/>
            </w:r>
            <w:r w:rsidRPr="00AF518F">
              <w:rPr>
                <w:rFonts w:ascii="Arial" w:hAnsi="Arial" w:cs="Arial"/>
                <w:sz w:val="22"/>
                <w:szCs w:val="22"/>
                <w:lang w:val="en-US"/>
              </w:rPr>
              <w:t xml:space="preserve"> Rwanda</w:t>
            </w:r>
          </w:p>
          <w:p w:rsidR="000A6277" w:rsidRPr="00AF518F" w:rsidRDefault="000A6277" w:rsidP="00791135">
            <w:pPr>
              <w:autoSpaceDE w:val="0"/>
              <w:autoSpaceDN w:val="0"/>
              <w:adjustRightInd w:val="0"/>
              <w:rPr>
                <w:rFonts w:ascii="Arial" w:hAnsi="Arial" w:cs="Arial"/>
                <w:sz w:val="22"/>
                <w:szCs w:val="22"/>
                <w:lang w:val="en-US"/>
              </w:rPr>
            </w:pPr>
            <w:r w:rsidRPr="00AF518F">
              <w:rPr>
                <w:rFonts w:ascii="Arial" w:hAnsi="Arial" w:cs="Arial"/>
                <w:sz w:val="22"/>
                <w:szCs w:val="22"/>
              </w:rPr>
              <w:sym w:font="Wingdings" w:char="F06F"/>
            </w:r>
            <w:r w:rsidRPr="00AF518F">
              <w:rPr>
                <w:rFonts w:ascii="Arial" w:hAnsi="Arial" w:cs="Arial"/>
                <w:sz w:val="22"/>
                <w:szCs w:val="22"/>
                <w:lang w:val="en-US"/>
              </w:rPr>
              <w:t xml:space="preserve"> South Africa</w:t>
            </w:r>
          </w:p>
          <w:p w:rsidR="000A6277" w:rsidRPr="00AF518F" w:rsidRDefault="000A6277" w:rsidP="00791135">
            <w:pPr>
              <w:autoSpaceDE w:val="0"/>
              <w:autoSpaceDN w:val="0"/>
              <w:adjustRightInd w:val="0"/>
              <w:rPr>
                <w:rFonts w:ascii="Arial" w:hAnsi="Arial" w:cs="Arial"/>
                <w:sz w:val="22"/>
                <w:szCs w:val="22"/>
                <w:lang w:val="en-US"/>
              </w:rPr>
            </w:pPr>
            <w:r w:rsidRPr="00AF518F">
              <w:rPr>
                <w:rFonts w:ascii="Arial" w:hAnsi="Arial" w:cs="Arial"/>
                <w:sz w:val="22"/>
                <w:szCs w:val="22"/>
              </w:rPr>
              <w:sym w:font="Wingdings" w:char="F06F"/>
            </w:r>
            <w:r w:rsidRPr="00AF518F">
              <w:rPr>
                <w:rFonts w:ascii="Arial" w:hAnsi="Arial" w:cs="Arial"/>
                <w:sz w:val="22"/>
                <w:szCs w:val="22"/>
                <w:lang w:val="en-US"/>
              </w:rPr>
              <w:t xml:space="preserve"> Burundi</w:t>
            </w:r>
          </w:p>
          <w:p w:rsidR="000A6277" w:rsidRPr="00AF518F" w:rsidRDefault="000A6277" w:rsidP="00791135">
            <w:pPr>
              <w:autoSpaceDE w:val="0"/>
              <w:autoSpaceDN w:val="0"/>
              <w:adjustRightInd w:val="0"/>
              <w:rPr>
                <w:rFonts w:ascii="Arial" w:hAnsi="Arial" w:cs="Arial"/>
                <w:sz w:val="22"/>
                <w:szCs w:val="22"/>
                <w:lang w:val="en-US"/>
              </w:rPr>
            </w:pPr>
            <w:r w:rsidRPr="00AF518F">
              <w:rPr>
                <w:rFonts w:ascii="Arial" w:hAnsi="Arial" w:cs="Arial"/>
                <w:sz w:val="22"/>
                <w:szCs w:val="22"/>
              </w:rPr>
              <w:sym w:font="Wingdings" w:char="F06F"/>
            </w:r>
            <w:r w:rsidRPr="00AF518F">
              <w:rPr>
                <w:rFonts w:ascii="Arial" w:hAnsi="Arial" w:cs="Arial"/>
                <w:sz w:val="22"/>
                <w:szCs w:val="22"/>
                <w:lang w:val="en-US"/>
              </w:rPr>
              <w:t xml:space="preserve"> Mauritius</w:t>
            </w:r>
          </w:p>
          <w:p w:rsidR="000A6277" w:rsidRPr="00AF518F" w:rsidRDefault="000A6277" w:rsidP="00791135">
            <w:pPr>
              <w:autoSpaceDE w:val="0"/>
              <w:autoSpaceDN w:val="0"/>
              <w:adjustRightInd w:val="0"/>
              <w:rPr>
                <w:rFonts w:ascii="Arial" w:hAnsi="Arial" w:cs="Arial"/>
                <w:sz w:val="22"/>
                <w:szCs w:val="22"/>
                <w:lang w:val="en-US"/>
              </w:rPr>
            </w:pPr>
            <w:r w:rsidRPr="00AF518F">
              <w:rPr>
                <w:rFonts w:ascii="Arial" w:hAnsi="Arial" w:cs="Arial"/>
                <w:sz w:val="22"/>
                <w:szCs w:val="22"/>
              </w:rPr>
              <w:sym w:font="Wingdings" w:char="F06F"/>
            </w:r>
            <w:r w:rsidRPr="00AF518F">
              <w:rPr>
                <w:rFonts w:ascii="Arial" w:hAnsi="Arial" w:cs="Arial"/>
                <w:sz w:val="22"/>
                <w:szCs w:val="22"/>
                <w:lang w:val="en-US"/>
              </w:rPr>
              <w:t xml:space="preserve"> Namibia</w:t>
            </w:r>
          </w:p>
          <w:p w:rsidR="000A6277" w:rsidRPr="00AF518F" w:rsidRDefault="000A6277" w:rsidP="00791135">
            <w:pPr>
              <w:autoSpaceDE w:val="0"/>
              <w:autoSpaceDN w:val="0"/>
              <w:adjustRightInd w:val="0"/>
              <w:rPr>
                <w:rFonts w:ascii="Arial" w:hAnsi="Arial" w:cs="Arial"/>
                <w:sz w:val="22"/>
                <w:szCs w:val="22"/>
                <w:lang w:val="en-US"/>
              </w:rPr>
            </w:pPr>
          </w:p>
          <w:p w:rsidR="000A6277" w:rsidRPr="00AF518F" w:rsidRDefault="000A6277" w:rsidP="00791135">
            <w:pPr>
              <w:autoSpaceDE w:val="0"/>
              <w:autoSpaceDN w:val="0"/>
              <w:adjustRightInd w:val="0"/>
              <w:rPr>
                <w:rFonts w:ascii="Arial" w:hAnsi="Arial" w:cs="Arial"/>
                <w:sz w:val="22"/>
                <w:szCs w:val="22"/>
                <w:lang w:val="en-US"/>
              </w:rPr>
            </w:pPr>
            <w:r w:rsidRPr="00AF518F">
              <w:rPr>
                <w:rFonts w:ascii="Arial" w:hAnsi="Arial" w:cs="Arial"/>
                <w:b/>
                <w:sz w:val="22"/>
                <w:szCs w:val="22"/>
                <w:lang w:val="en-US"/>
              </w:rPr>
              <w:t>Answer</w:t>
            </w:r>
            <w:r w:rsidRPr="00AF518F">
              <w:rPr>
                <w:rFonts w:ascii="Arial" w:hAnsi="Arial" w:cs="Arial"/>
                <w:sz w:val="22"/>
                <w:szCs w:val="22"/>
                <w:lang w:val="en-US"/>
              </w:rPr>
              <w:t>: Mauritius is ranked 63</w:t>
            </w:r>
            <w:r w:rsidRPr="00AF518F">
              <w:rPr>
                <w:rFonts w:ascii="Arial" w:hAnsi="Arial" w:cs="Arial"/>
                <w:sz w:val="22"/>
                <w:szCs w:val="22"/>
                <w:vertAlign w:val="superscript"/>
                <w:lang w:val="en-US"/>
              </w:rPr>
              <w:t>rd</w:t>
            </w:r>
            <w:r w:rsidRPr="00AF518F">
              <w:rPr>
                <w:rFonts w:ascii="Arial" w:hAnsi="Arial" w:cs="Arial"/>
                <w:sz w:val="22"/>
                <w:szCs w:val="22"/>
                <w:lang w:val="en-US"/>
              </w:rPr>
              <w:t xml:space="preserve"> out of 146 reporting countries, making it the African country with the </w:t>
            </w:r>
            <w:r w:rsidR="0028011E">
              <w:rPr>
                <w:rFonts w:ascii="Arial" w:hAnsi="Arial" w:cs="Arial"/>
                <w:sz w:val="22"/>
                <w:szCs w:val="22"/>
                <w:lang w:val="en-US"/>
              </w:rPr>
              <w:t>highest level of gender equality (or lowest level of inequality, according to the scale)</w:t>
            </w:r>
            <w:r w:rsidRPr="00AF518F">
              <w:rPr>
                <w:rFonts w:ascii="Arial" w:hAnsi="Arial" w:cs="Arial"/>
                <w:sz w:val="22"/>
                <w:szCs w:val="22"/>
                <w:lang w:val="en-US"/>
              </w:rPr>
              <w:t>. It is followed by Rwanda (82</w:t>
            </w:r>
            <w:r w:rsidRPr="00AF518F">
              <w:rPr>
                <w:rFonts w:ascii="Arial" w:hAnsi="Arial" w:cs="Arial"/>
                <w:sz w:val="22"/>
                <w:szCs w:val="22"/>
                <w:vertAlign w:val="superscript"/>
                <w:lang w:val="en-US"/>
              </w:rPr>
              <w:t>nd</w:t>
            </w:r>
            <w:r w:rsidRPr="00AF518F">
              <w:rPr>
                <w:rFonts w:ascii="Arial" w:hAnsi="Arial" w:cs="Arial"/>
                <w:sz w:val="22"/>
                <w:szCs w:val="22"/>
                <w:lang w:val="en-US"/>
              </w:rPr>
              <w:t>), Namibia (84</w:t>
            </w:r>
            <w:r w:rsidRPr="00AF518F">
              <w:rPr>
                <w:rFonts w:ascii="Arial" w:hAnsi="Arial" w:cs="Arial"/>
                <w:sz w:val="22"/>
                <w:szCs w:val="22"/>
                <w:vertAlign w:val="superscript"/>
                <w:lang w:val="en-US"/>
              </w:rPr>
              <w:t>th</w:t>
            </w:r>
            <w:r w:rsidRPr="00AF518F">
              <w:rPr>
                <w:rFonts w:ascii="Arial" w:hAnsi="Arial" w:cs="Arial"/>
                <w:sz w:val="22"/>
                <w:szCs w:val="22"/>
                <w:lang w:val="en-US"/>
              </w:rPr>
              <w:t>), Burundi (89</w:t>
            </w:r>
            <w:r w:rsidRPr="00AF518F">
              <w:rPr>
                <w:rFonts w:ascii="Arial" w:hAnsi="Arial" w:cs="Arial"/>
                <w:sz w:val="22"/>
                <w:szCs w:val="22"/>
                <w:vertAlign w:val="superscript"/>
                <w:lang w:val="en-US"/>
              </w:rPr>
              <w:t>th</w:t>
            </w:r>
            <w:r w:rsidRPr="00AF518F">
              <w:rPr>
                <w:rFonts w:ascii="Arial" w:hAnsi="Arial" w:cs="Arial"/>
                <w:sz w:val="22"/>
                <w:szCs w:val="22"/>
                <w:lang w:val="en-US"/>
              </w:rPr>
              <w:t>), and South Africa (94</w:t>
            </w:r>
            <w:r w:rsidRPr="00AF518F">
              <w:rPr>
                <w:rFonts w:ascii="Arial" w:hAnsi="Arial" w:cs="Arial"/>
                <w:sz w:val="22"/>
                <w:szCs w:val="22"/>
                <w:vertAlign w:val="superscript"/>
                <w:lang w:val="en-US"/>
              </w:rPr>
              <w:t>th</w:t>
            </w:r>
            <w:r w:rsidRPr="00AF518F">
              <w:rPr>
                <w:rFonts w:ascii="Arial" w:hAnsi="Arial" w:cs="Arial"/>
                <w:sz w:val="22"/>
                <w:szCs w:val="22"/>
                <w:lang w:val="en-US"/>
              </w:rPr>
              <w:t xml:space="preserve">).  </w:t>
            </w:r>
          </w:p>
          <w:p w:rsidR="000A6277" w:rsidRPr="00AF518F" w:rsidRDefault="000A6277" w:rsidP="001B058C">
            <w:pPr>
              <w:contextualSpacing/>
              <w:rPr>
                <w:rFonts w:ascii="Arial" w:hAnsi="Arial" w:cs="Arial"/>
                <w:sz w:val="22"/>
                <w:szCs w:val="22"/>
                <w:highlight w:val="green"/>
                <w:lang w:val="en-US"/>
              </w:rPr>
            </w:pPr>
          </w:p>
          <w:p w:rsidR="000A6277" w:rsidRPr="00AF518F" w:rsidRDefault="000A6277" w:rsidP="00A75981">
            <w:pPr>
              <w:autoSpaceDE w:val="0"/>
              <w:autoSpaceDN w:val="0"/>
              <w:adjustRightInd w:val="0"/>
              <w:rPr>
                <w:rFonts w:ascii="Arial" w:hAnsi="Arial" w:cs="Arial"/>
                <w:b/>
                <w:sz w:val="22"/>
                <w:szCs w:val="22"/>
                <w:lang w:val="en-US"/>
              </w:rPr>
            </w:pPr>
            <w:r w:rsidRPr="00AF518F">
              <w:rPr>
                <w:rFonts w:ascii="Arial" w:hAnsi="Arial" w:cs="Arial"/>
                <w:b/>
                <w:sz w:val="22"/>
                <w:szCs w:val="22"/>
                <w:lang w:val="en-US"/>
              </w:rPr>
              <w:t>Which Asian countr</w:t>
            </w:r>
            <w:r>
              <w:rPr>
                <w:rFonts w:ascii="Arial" w:hAnsi="Arial" w:cs="Arial"/>
                <w:b/>
                <w:sz w:val="22"/>
                <w:szCs w:val="22"/>
                <w:lang w:val="en-US"/>
              </w:rPr>
              <w:t>y</w:t>
            </w:r>
            <w:r w:rsidRPr="00AF518F">
              <w:rPr>
                <w:rFonts w:ascii="Arial" w:hAnsi="Arial" w:cs="Arial"/>
                <w:b/>
                <w:sz w:val="22"/>
                <w:szCs w:val="22"/>
                <w:lang w:val="en-US"/>
              </w:rPr>
              <w:t xml:space="preserve"> has </w:t>
            </w:r>
            <w:r>
              <w:rPr>
                <w:rFonts w:ascii="Arial" w:hAnsi="Arial" w:cs="Arial"/>
                <w:b/>
                <w:sz w:val="22"/>
                <w:szCs w:val="22"/>
                <w:lang w:val="en-US"/>
              </w:rPr>
              <w:t xml:space="preserve">achieved </w:t>
            </w:r>
            <w:r w:rsidR="0028011E">
              <w:rPr>
                <w:rFonts w:ascii="Arial" w:hAnsi="Arial" w:cs="Arial"/>
                <w:b/>
                <w:sz w:val="22"/>
                <w:szCs w:val="22"/>
                <w:lang w:val="en-US"/>
              </w:rPr>
              <w:t>a greater level of</w:t>
            </w:r>
            <w:r>
              <w:rPr>
                <w:rFonts w:ascii="Arial" w:hAnsi="Arial" w:cs="Arial"/>
                <w:b/>
                <w:sz w:val="22"/>
                <w:szCs w:val="22"/>
                <w:lang w:val="en-US"/>
              </w:rPr>
              <w:t xml:space="preserve"> gender equality </w:t>
            </w:r>
            <w:r w:rsidRPr="00AF518F">
              <w:rPr>
                <w:rFonts w:ascii="Arial" w:hAnsi="Arial" w:cs="Arial"/>
                <w:b/>
                <w:sz w:val="22"/>
                <w:szCs w:val="22"/>
                <w:lang w:val="en-US"/>
              </w:rPr>
              <w:t>according to the 2011 GII ranking?</w:t>
            </w:r>
          </w:p>
          <w:p w:rsidR="000A6277" w:rsidRPr="00AF518F" w:rsidRDefault="000A6277" w:rsidP="00A75981">
            <w:pPr>
              <w:autoSpaceDE w:val="0"/>
              <w:autoSpaceDN w:val="0"/>
              <w:adjustRightInd w:val="0"/>
              <w:rPr>
                <w:rFonts w:ascii="Arial" w:hAnsi="Arial" w:cs="Arial"/>
                <w:sz w:val="22"/>
                <w:szCs w:val="22"/>
                <w:lang w:val="en-US"/>
              </w:rPr>
            </w:pPr>
            <w:r w:rsidRPr="00AF518F">
              <w:rPr>
                <w:rFonts w:ascii="Arial" w:hAnsi="Arial" w:cs="Arial"/>
                <w:sz w:val="22"/>
                <w:szCs w:val="22"/>
              </w:rPr>
              <w:sym w:font="Wingdings" w:char="F06F"/>
            </w:r>
            <w:r w:rsidRPr="00AF518F">
              <w:rPr>
                <w:rFonts w:ascii="Arial" w:hAnsi="Arial" w:cs="Arial"/>
                <w:sz w:val="22"/>
                <w:szCs w:val="22"/>
                <w:lang w:val="en-US"/>
              </w:rPr>
              <w:t xml:space="preserve"> China</w:t>
            </w:r>
          </w:p>
          <w:p w:rsidR="000A6277" w:rsidRPr="00AF518F" w:rsidRDefault="000A6277" w:rsidP="00A75981">
            <w:pPr>
              <w:autoSpaceDE w:val="0"/>
              <w:autoSpaceDN w:val="0"/>
              <w:adjustRightInd w:val="0"/>
              <w:rPr>
                <w:rFonts w:ascii="Arial" w:hAnsi="Arial" w:cs="Arial"/>
                <w:sz w:val="22"/>
                <w:szCs w:val="22"/>
                <w:lang w:val="en-US"/>
              </w:rPr>
            </w:pPr>
            <w:r w:rsidRPr="00AF518F">
              <w:rPr>
                <w:rFonts w:ascii="Arial" w:hAnsi="Arial" w:cs="Arial"/>
                <w:sz w:val="22"/>
                <w:szCs w:val="22"/>
              </w:rPr>
              <w:sym w:font="Wingdings" w:char="F06F"/>
            </w:r>
            <w:r w:rsidRPr="00AF518F">
              <w:rPr>
                <w:rFonts w:ascii="Arial" w:hAnsi="Arial" w:cs="Arial"/>
                <w:sz w:val="22"/>
                <w:szCs w:val="22"/>
                <w:lang w:val="en-US"/>
              </w:rPr>
              <w:t xml:space="preserve"> Japan</w:t>
            </w:r>
          </w:p>
          <w:p w:rsidR="000A6277" w:rsidRPr="00AF518F" w:rsidRDefault="000A6277" w:rsidP="00A75981">
            <w:pPr>
              <w:autoSpaceDE w:val="0"/>
              <w:autoSpaceDN w:val="0"/>
              <w:adjustRightInd w:val="0"/>
              <w:rPr>
                <w:rFonts w:ascii="Arial" w:hAnsi="Arial" w:cs="Arial"/>
                <w:sz w:val="22"/>
                <w:szCs w:val="22"/>
                <w:lang w:val="en-US"/>
              </w:rPr>
            </w:pPr>
            <w:r w:rsidRPr="00AF518F">
              <w:rPr>
                <w:rFonts w:ascii="Arial" w:hAnsi="Arial" w:cs="Arial"/>
                <w:sz w:val="22"/>
                <w:szCs w:val="22"/>
              </w:rPr>
              <w:sym w:font="Wingdings" w:char="F06F"/>
            </w:r>
            <w:r w:rsidRPr="00AF518F">
              <w:rPr>
                <w:rFonts w:ascii="Arial" w:hAnsi="Arial" w:cs="Arial"/>
                <w:sz w:val="22"/>
                <w:szCs w:val="22"/>
                <w:lang w:val="en-US"/>
              </w:rPr>
              <w:t xml:space="preserve"> Singapore</w:t>
            </w:r>
          </w:p>
          <w:p w:rsidR="000A6277" w:rsidRPr="00AF518F" w:rsidRDefault="000A6277" w:rsidP="00A75981">
            <w:pPr>
              <w:autoSpaceDE w:val="0"/>
              <w:autoSpaceDN w:val="0"/>
              <w:adjustRightInd w:val="0"/>
              <w:rPr>
                <w:rFonts w:ascii="Arial" w:hAnsi="Arial" w:cs="Arial"/>
                <w:sz w:val="22"/>
                <w:szCs w:val="22"/>
                <w:lang w:val="en-US"/>
              </w:rPr>
            </w:pPr>
            <w:r w:rsidRPr="00AF518F">
              <w:rPr>
                <w:rFonts w:ascii="Arial" w:hAnsi="Arial" w:cs="Arial"/>
                <w:sz w:val="22"/>
                <w:szCs w:val="22"/>
              </w:rPr>
              <w:sym w:font="Wingdings" w:char="F06F"/>
            </w:r>
            <w:r w:rsidRPr="00AF518F">
              <w:rPr>
                <w:rFonts w:ascii="Arial" w:hAnsi="Arial" w:cs="Arial"/>
                <w:sz w:val="22"/>
                <w:szCs w:val="22"/>
                <w:lang w:val="en-US"/>
              </w:rPr>
              <w:t xml:space="preserve"> Malaysia</w:t>
            </w:r>
          </w:p>
          <w:p w:rsidR="000A6277" w:rsidRPr="00AF518F" w:rsidRDefault="000A6277" w:rsidP="00A75981">
            <w:pPr>
              <w:autoSpaceDE w:val="0"/>
              <w:autoSpaceDN w:val="0"/>
              <w:adjustRightInd w:val="0"/>
              <w:rPr>
                <w:rFonts w:ascii="Arial" w:hAnsi="Arial" w:cs="Arial"/>
                <w:sz w:val="22"/>
                <w:szCs w:val="22"/>
                <w:lang w:val="en-US"/>
              </w:rPr>
            </w:pPr>
            <w:r w:rsidRPr="00AF518F">
              <w:rPr>
                <w:rFonts w:ascii="Arial" w:hAnsi="Arial" w:cs="Arial"/>
                <w:sz w:val="22"/>
                <w:szCs w:val="22"/>
              </w:rPr>
              <w:sym w:font="Wingdings" w:char="F06F"/>
            </w:r>
            <w:r w:rsidRPr="00AF518F">
              <w:rPr>
                <w:rFonts w:ascii="Arial" w:hAnsi="Arial" w:cs="Arial"/>
                <w:sz w:val="22"/>
                <w:szCs w:val="22"/>
                <w:lang w:val="en-US"/>
              </w:rPr>
              <w:t xml:space="preserve"> Republic of Korea</w:t>
            </w:r>
          </w:p>
          <w:p w:rsidR="000A6277" w:rsidRPr="00AF518F" w:rsidRDefault="000A6277" w:rsidP="00A75981">
            <w:pPr>
              <w:autoSpaceDE w:val="0"/>
              <w:autoSpaceDN w:val="0"/>
              <w:adjustRightInd w:val="0"/>
              <w:rPr>
                <w:rFonts w:ascii="Arial" w:hAnsi="Arial" w:cs="Arial"/>
                <w:sz w:val="22"/>
                <w:szCs w:val="22"/>
                <w:lang w:val="en-US"/>
              </w:rPr>
            </w:pPr>
          </w:p>
          <w:p w:rsidR="000A6277" w:rsidRPr="00AF518F" w:rsidRDefault="000A6277" w:rsidP="00A75981">
            <w:pPr>
              <w:autoSpaceDE w:val="0"/>
              <w:autoSpaceDN w:val="0"/>
              <w:adjustRightInd w:val="0"/>
              <w:rPr>
                <w:rFonts w:ascii="Arial" w:hAnsi="Arial" w:cs="Arial"/>
                <w:sz w:val="22"/>
                <w:szCs w:val="22"/>
                <w:lang w:val="en-US"/>
              </w:rPr>
            </w:pPr>
            <w:r w:rsidRPr="00AF518F">
              <w:rPr>
                <w:rFonts w:ascii="Arial" w:hAnsi="Arial" w:cs="Arial"/>
                <w:b/>
                <w:sz w:val="22"/>
                <w:szCs w:val="22"/>
                <w:lang w:val="en-US"/>
              </w:rPr>
              <w:lastRenderedPageBreak/>
              <w:t>Answer</w:t>
            </w:r>
            <w:r w:rsidRPr="00AF518F">
              <w:rPr>
                <w:rFonts w:ascii="Arial" w:hAnsi="Arial" w:cs="Arial"/>
                <w:sz w:val="22"/>
                <w:szCs w:val="22"/>
                <w:lang w:val="en-US"/>
              </w:rPr>
              <w:t>: Singapore is ranked 8</w:t>
            </w:r>
            <w:r w:rsidRPr="00AF518F">
              <w:rPr>
                <w:rFonts w:ascii="Arial" w:hAnsi="Arial" w:cs="Arial"/>
                <w:sz w:val="22"/>
                <w:szCs w:val="22"/>
                <w:vertAlign w:val="superscript"/>
                <w:lang w:val="en-US"/>
              </w:rPr>
              <w:t>th</w:t>
            </w:r>
            <w:r w:rsidRPr="00AF518F">
              <w:rPr>
                <w:rFonts w:ascii="Arial" w:hAnsi="Arial" w:cs="Arial"/>
                <w:sz w:val="22"/>
                <w:szCs w:val="22"/>
                <w:lang w:val="en-US"/>
              </w:rPr>
              <w:t xml:space="preserve"> out of 146 reporting countries, making it the Asian country with the </w:t>
            </w:r>
            <w:r w:rsidR="0028011E">
              <w:rPr>
                <w:rFonts w:ascii="Arial" w:hAnsi="Arial" w:cs="Arial"/>
                <w:sz w:val="22"/>
                <w:szCs w:val="22"/>
                <w:lang w:val="en-US"/>
              </w:rPr>
              <w:t xml:space="preserve">most gender equality (or </w:t>
            </w:r>
            <w:r w:rsidRPr="00AF518F">
              <w:rPr>
                <w:rFonts w:ascii="Arial" w:hAnsi="Arial" w:cs="Arial"/>
                <w:sz w:val="22"/>
                <w:szCs w:val="22"/>
                <w:lang w:val="en-US"/>
              </w:rPr>
              <w:t>lowest gender disparity</w:t>
            </w:r>
            <w:r w:rsidR="0028011E">
              <w:rPr>
                <w:rFonts w:ascii="Arial" w:hAnsi="Arial" w:cs="Arial"/>
                <w:sz w:val="22"/>
                <w:szCs w:val="22"/>
                <w:lang w:val="en-US"/>
              </w:rPr>
              <w:t>)</w:t>
            </w:r>
            <w:r w:rsidRPr="00AF518F">
              <w:rPr>
                <w:rFonts w:ascii="Arial" w:hAnsi="Arial" w:cs="Arial"/>
                <w:sz w:val="22"/>
                <w:szCs w:val="22"/>
                <w:lang w:val="en-US"/>
              </w:rPr>
              <w:t>. It is followed by the Republic of Korea (ranked 11</w:t>
            </w:r>
            <w:r w:rsidRPr="00AF518F">
              <w:rPr>
                <w:rFonts w:ascii="Arial" w:hAnsi="Arial" w:cs="Arial"/>
                <w:sz w:val="22"/>
                <w:szCs w:val="22"/>
                <w:vertAlign w:val="superscript"/>
                <w:lang w:val="en-US"/>
              </w:rPr>
              <w:t>th</w:t>
            </w:r>
            <w:r w:rsidRPr="00AF518F">
              <w:rPr>
                <w:rFonts w:ascii="Arial" w:hAnsi="Arial" w:cs="Arial"/>
                <w:sz w:val="22"/>
                <w:szCs w:val="22"/>
                <w:lang w:val="en-US"/>
              </w:rPr>
              <w:t>), Japan (14</w:t>
            </w:r>
            <w:r w:rsidRPr="00AF518F">
              <w:rPr>
                <w:rFonts w:ascii="Arial" w:hAnsi="Arial" w:cs="Arial"/>
                <w:sz w:val="22"/>
                <w:szCs w:val="22"/>
                <w:vertAlign w:val="superscript"/>
                <w:lang w:val="en-US"/>
              </w:rPr>
              <w:t>th</w:t>
            </w:r>
            <w:r w:rsidRPr="00AF518F">
              <w:rPr>
                <w:rFonts w:ascii="Arial" w:hAnsi="Arial" w:cs="Arial"/>
                <w:sz w:val="22"/>
                <w:szCs w:val="22"/>
                <w:lang w:val="en-US"/>
              </w:rPr>
              <w:t>), China (35</w:t>
            </w:r>
            <w:r w:rsidRPr="00AF518F">
              <w:rPr>
                <w:rFonts w:ascii="Arial" w:hAnsi="Arial" w:cs="Arial"/>
                <w:sz w:val="22"/>
                <w:szCs w:val="22"/>
                <w:vertAlign w:val="superscript"/>
                <w:lang w:val="en-US"/>
              </w:rPr>
              <w:t>th</w:t>
            </w:r>
            <w:r w:rsidRPr="00AF518F">
              <w:rPr>
                <w:rFonts w:ascii="Arial" w:hAnsi="Arial" w:cs="Arial"/>
                <w:sz w:val="22"/>
                <w:szCs w:val="22"/>
                <w:lang w:val="en-US"/>
              </w:rPr>
              <w:t>), and Malaysia (43</w:t>
            </w:r>
            <w:r w:rsidRPr="00AF518F">
              <w:rPr>
                <w:rFonts w:ascii="Arial" w:hAnsi="Arial" w:cs="Arial"/>
                <w:sz w:val="22"/>
                <w:szCs w:val="22"/>
                <w:vertAlign w:val="superscript"/>
                <w:lang w:val="en-US"/>
              </w:rPr>
              <w:t>rd</w:t>
            </w:r>
            <w:r w:rsidRPr="00AF518F">
              <w:rPr>
                <w:rFonts w:ascii="Arial" w:hAnsi="Arial" w:cs="Arial"/>
                <w:sz w:val="22"/>
                <w:szCs w:val="22"/>
                <w:lang w:val="en-US"/>
              </w:rPr>
              <w:t xml:space="preserve">). </w:t>
            </w:r>
          </w:p>
          <w:p w:rsidR="000A6277" w:rsidRPr="00AF518F" w:rsidRDefault="000A6277" w:rsidP="00A75981">
            <w:pPr>
              <w:autoSpaceDE w:val="0"/>
              <w:autoSpaceDN w:val="0"/>
              <w:adjustRightInd w:val="0"/>
              <w:rPr>
                <w:rFonts w:ascii="Arial" w:hAnsi="Arial" w:cs="Arial"/>
                <w:sz w:val="22"/>
                <w:szCs w:val="22"/>
                <w:lang w:val="en-US"/>
              </w:rPr>
            </w:pPr>
          </w:p>
          <w:p w:rsidR="000A6277" w:rsidRPr="00AF518F" w:rsidRDefault="000A6277" w:rsidP="00A75981">
            <w:pPr>
              <w:autoSpaceDE w:val="0"/>
              <w:autoSpaceDN w:val="0"/>
              <w:adjustRightInd w:val="0"/>
              <w:rPr>
                <w:rFonts w:ascii="Arial" w:hAnsi="Arial" w:cs="Arial"/>
                <w:b/>
                <w:sz w:val="22"/>
                <w:szCs w:val="22"/>
                <w:lang w:val="en-US"/>
              </w:rPr>
            </w:pPr>
            <w:r w:rsidRPr="00AF518F">
              <w:rPr>
                <w:rFonts w:ascii="Arial" w:hAnsi="Arial" w:cs="Arial"/>
                <w:b/>
                <w:sz w:val="22"/>
                <w:szCs w:val="22"/>
                <w:lang w:val="en-US"/>
              </w:rPr>
              <w:t>Which Latin American countr</w:t>
            </w:r>
            <w:r>
              <w:rPr>
                <w:rFonts w:ascii="Arial" w:hAnsi="Arial" w:cs="Arial"/>
                <w:b/>
                <w:sz w:val="22"/>
                <w:szCs w:val="22"/>
                <w:lang w:val="en-US"/>
              </w:rPr>
              <w:t>y</w:t>
            </w:r>
            <w:r w:rsidRPr="00AF518F">
              <w:rPr>
                <w:rFonts w:ascii="Arial" w:hAnsi="Arial" w:cs="Arial"/>
                <w:b/>
                <w:sz w:val="22"/>
                <w:szCs w:val="22"/>
                <w:lang w:val="en-US"/>
              </w:rPr>
              <w:t xml:space="preserve"> has </w:t>
            </w:r>
            <w:r>
              <w:rPr>
                <w:rFonts w:ascii="Arial" w:hAnsi="Arial" w:cs="Arial"/>
                <w:b/>
                <w:sz w:val="22"/>
                <w:szCs w:val="22"/>
                <w:lang w:val="en-US"/>
              </w:rPr>
              <w:t xml:space="preserve">achieved </w:t>
            </w:r>
            <w:r w:rsidR="000A61C9">
              <w:rPr>
                <w:rFonts w:ascii="Arial" w:hAnsi="Arial" w:cs="Arial"/>
                <w:b/>
                <w:sz w:val="22"/>
                <w:szCs w:val="22"/>
                <w:lang w:val="en-US"/>
              </w:rPr>
              <w:t>a greater level of</w:t>
            </w:r>
            <w:r>
              <w:rPr>
                <w:rFonts w:ascii="Arial" w:hAnsi="Arial" w:cs="Arial"/>
                <w:b/>
                <w:sz w:val="22"/>
                <w:szCs w:val="22"/>
                <w:lang w:val="en-US"/>
              </w:rPr>
              <w:t xml:space="preserve"> gender equality </w:t>
            </w:r>
            <w:r w:rsidRPr="00AF518F">
              <w:rPr>
                <w:rFonts w:ascii="Arial" w:hAnsi="Arial" w:cs="Arial"/>
                <w:b/>
                <w:sz w:val="22"/>
                <w:szCs w:val="22"/>
                <w:lang w:val="en-US"/>
              </w:rPr>
              <w:t>according to the 2011 GII ranking?</w:t>
            </w:r>
          </w:p>
          <w:p w:rsidR="000A6277" w:rsidRPr="00AF518F" w:rsidRDefault="000A6277" w:rsidP="00A75981">
            <w:pPr>
              <w:autoSpaceDE w:val="0"/>
              <w:autoSpaceDN w:val="0"/>
              <w:adjustRightInd w:val="0"/>
              <w:rPr>
                <w:rFonts w:ascii="Arial" w:hAnsi="Arial" w:cs="Arial"/>
                <w:sz w:val="22"/>
                <w:szCs w:val="22"/>
              </w:rPr>
            </w:pPr>
            <w:r w:rsidRPr="00AF518F">
              <w:rPr>
                <w:rFonts w:ascii="Arial" w:hAnsi="Arial" w:cs="Arial"/>
                <w:sz w:val="22"/>
                <w:szCs w:val="22"/>
              </w:rPr>
              <w:sym w:font="Wingdings" w:char="F06F"/>
            </w:r>
            <w:r w:rsidRPr="00AF518F">
              <w:rPr>
                <w:rFonts w:ascii="Arial" w:hAnsi="Arial" w:cs="Arial"/>
                <w:sz w:val="22"/>
                <w:szCs w:val="22"/>
              </w:rPr>
              <w:t xml:space="preserve"> </w:t>
            </w:r>
            <w:r w:rsidRPr="00AF518F">
              <w:rPr>
                <w:rFonts w:ascii="Arial" w:hAnsi="Arial" w:cs="Arial"/>
                <w:sz w:val="22"/>
                <w:szCs w:val="22"/>
                <w:lang w:val="es-DO"/>
              </w:rPr>
              <w:t>Cuba</w:t>
            </w:r>
          </w:p>
          <w:p w:rsidR="000A6277" w:rsidRPr="00AF518F" w:rsidRDefault="000A6277" w:rsidP="00A75981">
            <w:pPr>
              <w:autoSpaceDE w:val="0"/>
              <w:autoSpaceDN w:val="0"/>
              <w:adjustRightInd w:val="0"/>
              <w:rPr>
                <w:rFonts w:ascii="Arial" w:hAnsi="Arial" w:cs="Arial"/>
                <w:sz w:val="22"/>
                <w:szCs w:val="22"/>
                <w:lang w:val="es-DO"/>
              </w:rPr>
            </w:pPr>
            <w:r w:rsidRPr="00AF518F">
              <w:rPr>
                <w:rFonts w:ascii="Arial" w:hAnsi="Arial" w:cs="Arial"/>
                <w:sz w:val="22"/>
                <w:szCs w:val="22"/>
              </w:rPr>
              <w:sym w:font="Wingdings" w:char="F06F"/>
            </w:r>
            <w:r w:rsidRPr="00AF518F">
              <w:rPr>
                <w:rFonts w:ascii="Arial" w:hAnsi="Arial" w:cs="Arial"/>
                <w:sz w:val="22"/>
                <w:szCs w:val="22"/>
                <w:lang w:val="es-DO"/>
              </w:rPr>
              <w:t xml:space="preserve"> Costa Rica</w:t>
            </w:r>
          </w:p>
          <w:p w:rsidR="000A6277" w:rsidRPr="00AF518F" w:rsidRDefault="000A6277" w:rsidP="00A75981">
            <w:pPr>
              <w:autoSpaceDE w:val="0"/>
              <w:autoSpaceDN w:val="0"/>
              <w:adjustRightInd w:val="0"/>
              <w:rPr>
                <w:rFonts w:ascii="Arial" w:hAnsi="Arial" w:cs="Arial"/>
                <w:sz w:val="22"/>
                <w:szCs w:val="22"/>
                <w:lang w:val="es-DO"/>
              </w:rPr>
            </w:pPr>
            <w:r w:rsidRPr="00AF518F">
              <w:rPr>
                <w:rFonts w:ascii="Arial" w:hAnsi="Arial" w:cs="Arial"/>
                <w:sz w:val="22"/>
                <w:szCs w:val="22"/>
              </w:rPr>
              <w:sym w:font="Wingdings" w:char="F06F"/>
            </w:r>
            <w:r w:rsidRPr="00AF518F">
              <w:rPr>
                <w:rFonts w:ascii="Arial" w:hAnsi="Arial" w:cs="Arial"/>
                <w:sz w:val="22"/>
                <w:szCs w:val="22"/>
                <w:lang w:val="es-DO"/>
              </w:rPr>
              <w:t xml:space="preserve"> Chile</w:t>
            </w:r>
          </w:p>
          <w:p w:rsidR="000A6277" w:rsidRPr="00AF518F" w:rsidRDefault="000A6277" w:rsidP="00A75981">
            <w:pPr>
              <w:autoSpaceDE w:val="0"/>
              <w:autoSpaceDN w:val="0"/>
              <w:adjustRightInd w:val="0"/>
              <w:rPr>
                <w:rFonts w:ascii="Arial" w:hAnsi="Arial" w:cs="Arial"/>
                <w:sz w:val="22"/>
                <w:szCs w:val="22"/>
                <w:lang w:val="es-DO"/>
              </w:rPr>
            </w:pPr>
            <w:r w:rsidRPr="00AF518F">
              <w:rPr>
                <w:rFonts w:ascii="Arial" w:hAnsi="Arial" w:cs="Arial"/>
                <w:sz w:val="22"/>
                <w:szCs w:val="22"/>
              </w:rPr>
              <w:sym w:font="Wingdings" w:char="F06F"/>
            </w:r>
            <w:r w:rsidRPr="00AF518F">
              <w:rPr>
                <w:rFonts w:ascii="Arial" w:hAnsi="Arial" w:cs="Arial"/>
                <w:sz w:val="22"/>
                <w:szCs w:val="22"/>
                <w:lang w:val="es-DO"/>
              </w:rPr>
              <w:t xml:space="preserve"> Uruguay</w:t>
            </w:r>
          </w:p>
          <w:p w:rsidR="000A6277" w:rsidRPr="00AF518F" w:rsidRDefault="000A6277" w:rsidP="00A75981">
            <w:pPr>
              <w:autoSpaceDE w:val="0"/>
              <w:autoSpaceDN w:val="0"/>
              <w:adjustRightInd w:val="0"/>
              <w:rPr>
                <w:rFonts w:ascii="Arial" w:hAnsi="Arial" w:cs="Arial"/>
                <w:sz w:val="22"/>
                <w:szCs w:val="22"/>
                <w:lang w:val="es-DO"/>
              </w:rPr>
            </w:pPr>
            <w:r w:rsidRPr="00AF518F">
              <w:rPr>
                <w:rFonts w:ascii="Arial" w:hAnsi="Arial" w:cs="Arial"/>
                <w:sz w:val="22"/>
                <w:szCs w:val="22"/>
              </w:rPr>
              <w:sym w:font="Wingdings" w:char="F06F"/>
            </w:r>
            <w:r w:rsidRPr="00AF518F">
              <w:rPr>
                <w:rFonts w:ascii="Arial" w:hAnsi="Arial" w:cs="Arial"/>
                <w:sz w:val="22"/>
                <w:szCs w:val="22"/>
                <w:lang w:val="es-DO"/>
              </w:rPr>
              <w:t xml:space="preserve"> </w:t>
            </w:r>
            <w:r w:rsidRPr="00AF518F">
              <w:rPr>
                <w:rFonts w:ascii="Arial" w:hAnsi="Arial" w:cs="Arial"/>
                <w:sz w:val="22"/>
                <w:szCs w:val="22"/>
              </w:rPr>
              <w:t>Argentina</w:t>
            </w:r>
          </w:p>
          <w:p w:rsidR="000A6277" w:rsidRPr="00AF518F" w:rsidRDefault="000A6277" w:rsidP="00A75981">
            <w:pPr>
              <w:autoSpaceDE w:val="0"/>
              <w:autoSpaceDN w:val="0"/>
              <w:adjustRightInd w:val="0"/>
              <w:rPr>
                <w:rFonts w:ascii="Arial" w:hAnsi="Arial" w:cs="Arial"/>
                <w:sz w:val="22"/>
                <w:szCs w:val="22"/>
                <w:lang w:val="es-DO"/>
              </w:rPr>
            </w:pPr>
          </w:p>
          <w:p w:rsidR="000A6277" w:rsidRPr="00AF518F" w:rsidRDefault="000A6277" w:rsidP="00A75981">
            <w:pPr>
              <w:autoSpaceDE w:val="0"/>
              <w:autoSpaceDN w:val="0"/>
              <w:adjustRightInd w:val="0"/>
              <w:rPr>
                <w:rFonts w:ascii="Arial" w:hAnsi="Arial" w:cs="Arial"/>
                <w:sz w:val="22"/>
                <w:szCs w:val="22"/>
                <w:lang w:val="en-US"/>
              </w:rPr>
            </w:pPr>
            <w:r w:rsidRPr="00AF518F">
              <w:rPr>
                <w:rFonts w:ascii="Arial" w:hAnsi="Arial" w:cs="Arial"/>
                <w:b/>
                <w:sz w:val="22"/>
                <w:szCs w:val="22"/>
                <w:lang w:val="en-US"/>
              </w:rPr>
              <w:t>Answer</w:t>
            </w:r>
            <w:r w:rsidRPr="00AF518F">
              <w:rPr>
                <w:rFonts w:ascii="Arial" w:hAnsi="Arial" w:cs="Arial"/>
                <w:sz w:val="22"/>
                <w:szCs w:val="22"/>
                <w:lang w:val="en-US"/>
              </w:rPr>
              <w:t>: Cuba is ranked 58</w:t>
            </w:r>
            <w:r w:rsidRPr="00AF518F">
              <w:rPr>
                <w:rFonts w:ascii="Arial" w:hAnsi="Arial" w:cs="Arial"/>
                <w:sz w:val="22"/>
                <w:szCs w:val="22"/>
                <w:vertAlign w:val="superscript"/>
                <w:lang w:val="en-US"/>
              </w:rPr>
              <w:t>th</w:t>
            </w:r>
            <w:r w:rsidRPr="00AF518F">
              <w:rPr>
                <w:rFonts w:ascii="Arial" w:hAnsi="Arial" w:cs="Arial"/>
                <w:sz w:val="22"/>
                <w:szCs w:val="22"/>
                <w:lang w:val="en-US"/>
              </w:rPr>
              <w:t xml:space="preserve"> out of </w:t>
            </w:r>
            <w:r>
              <w:rPr>
                <w:rFonts w:ascii="Arial" w:hAnsi="Arial" w:cs="Arial"/>
                <w:sz w:val="22"/>
                <w:szCs w:val="22"/>
                <w:lang w:val="en-US"/>
              </w:rPr>
              <w:t>1</w:t>
            </w:r>
            <w:r w:rsidRPr="00AF518F">
              <w:rPr>
                <w:rFonts w:ascii="Arial" w:hAnsi="Arial" w:cs="Arial"/>
                <w:sz w:val="22"/>
                <w:szCs w:val="22"/>
                <w:lang w:val="en-US"/>
              </w:rPr>
              <w:t xml:space="preserve">46 reporting countries, making it the Latin American country with the </w:t>
            </w:r>
            <w:r w:rsidR="000A61C9">
              <w:rPr>
                <w:rFonts w:ascii="Arial" w:hAnsi="Arial" w:cs="Arial"/>
                <w:sz w:val="22"/>
                <w:szCs w:val="22"/>
                <w:lang w:val="en-US"/>
              </w:rPr>
              <w:t xml:space="preserve">most gender equality (or </w:t>
            </w:r>
            <w:r w:rsidRPr="00AF518F">
              <w:rPr>
                <w:rFonts w:ascii="Arial" w:hAnsi="Arial" w:cs="Arial"/>
                <w:sz w:val="22"/>
                <w:szCs w:val="22"/>
                <w:lang w:val="en-US"/>
              </w:rPr>
              <w:t>lowest gender disparity</w:t>
            </w:r>
            <w:r w:rsidR="000A61C9">
              <w:rPr>
                <w:rFonts w:ascii="Arial" w:hAnsi="Arial" w:cs="Arial"/>
                <w:sz w:val="22"/>
                <w:szCs w:val="22"/>
                <w:lang w:val="en-US"/>
              </w:rPr>
              <w:t>)</w:t>
            </w:r>
            <w:r w:rsidRPr="00AF518F">
              <w:rPr>
                <w:rFonts w:ascii="Arial" w:hAnsi="Arial" w:cs="Arial"/>
                <w:sz w:val="22"/>
                <w:szCs w:val="22"/>
                <w:lang w:val="en-US"/>
              </w:rPr>
              <w:t>. It is followed by Uruguay (ranked 62</w:t>
            </w:r>
            <w:r w:rsidRPr="00AF518F">
              <w:rPr>
                <w:rFonts w:ascii="Arial" w:hAnsi="Arial" w:cs="Arial"/>
                <w:sz w:val="22"/>
                <w:szCs w:val="22"/>
                <w:vertAlign w:val="superscript"/>
                <w:lang w:val="en-US"/>
              </w:rPr>
              <w:t>nd</w:t>
            </w:r>
            <w:r w:rsidRPr="00AF518F">
              <w:rPr>
                <w:rFonts w:ascii="Arial" w:hAnsi="Arial" w:cs="Arial"/>
                <w:sz w:val="22"/>
                <w:szCs w:val="22"/>
                <w:lang w:val="en-US"/>
              </w:rPr>
              <w:t>), Costa Rica (64</w:t>
            </w:r>
            <w:r w:rsidRPr="00AF518F">
              <w:rPr>
                <w:rFonts w:ascii="Arial" w:hAnsi="Arial" w:cs="Arial"/>
                <w:sz w:val="22"/>
                <w:szCs w:val="22"/>
                <w:vertAlign w:val="superscript"/>
                <w:lang w:val="en-US"/>
              </w:rPr>
              <w:t>th</w:t>
            </w:r>
            <w:r w:rsidRPr="00AF518F">
              <w:rPr>
                <w:rFonts w:ascii="Arial" w:hAnsi="Arial" w:cs="Arial"/>
                <w:sz w:val="22"/>
                <w:szCs w:val="22"/>
                <w:lang w:val="en-US"/>
              </w:rPr>
              <w:t>), Argentina (67</w:t>
            </w:r>
            <w:r w:rsidRPr="00AF518F">
              <w:rPr>
                <w:rFonts w:ascii="Arial" w:hAnsi="Arial" w:cs="Arial"/>
                <w:sz w:val="22"/>
                <w:szCs w:val="22"/>
                <w:vertAlign w:val="superscript"/>
                <w:lang w:val="en-US"/>
              </w:rPr>
              <w:t>th</w:t>
            </w:r>
            <w:r w:rsidRPr="00AF518F">
              <w:rPr>
                <w:rFonts w:ascii="Arial" w:hAnsi="Arial" w:cs="Arial"/>
                <w:sz w:val="22"/>
                <w:szCs w:val="22"/>
                <w:lang w:val="en-US"/>
              </w:rPr>
              <w:t>), and Chile (68</w:t>
            </w:r>
            <w:r w:rsidRPr="00AF518F">
              <w:rPr>
                <w:rFonts w:ascii="Arial" w:hAnsi="Arial" w:cs="Arial"/>
                <w:sz w:val="22"/>
                <w:szCs w:val="22"/>
                <w:vertAlign w:val="superscript"/>
                <w:lang w:val="en-US"/>
              </w:rPr>
              <w:t>th</w:t>
            </w:r>
            <w:r w:rsidRPr="00AF518F">
              <w:rPr>
                <w:rFonts w:ascii="Arial" w:hAnsi="Arial" w:cs="Arial"/>
                <w:sz w:val="22"/>
                <w:szCs w:val="22"/>
                <w:lang w:val="en-US"/>
              </w:rPr>
              <w:t xml:space="preserve">). </w:t>
            </w:r>
          </w:p>
          <w:p w:rsidR="000A6277" w:rsidRPr="00AF518F" w:rsidRDefault="000A6277" w:rsidP="001B058C">
            <w:pPr>
              <w:contextualSpacing/>
              <w:rPr>
                <w:rFonts w:ascii="Arial" w:hAnsi="Arial" w:cs="Arial"/>
                <w:b/>
                <w:sz w:val="22"/>
                <w:szCs w:val="22"/>
                <w:highlight w:val="green"/>
                <w:lang w:val="en-US"/>
              </w:rPr>
            </w:pPr>
          </w:p>
          <w:p w:rsidR="000A6277" w:rsidRPr="00AF518F" w:rsidRDefault="000A6277" w:rsidP="001B058C">
            <w:pPr>
              <w:contextualSpacing/>
              <w:rPr>
                <w:rFonts w:ascii="Arial" w:hAnsi="Arial" w:cs="Arial"/>
                <w:sz w:val="22"/>
                <w:szCs w:val="22"/>
                <w:highlight w:val="green"/>
                <w:lang w:val="en-US"/>
              </w:rPr>
            </w:pPr>
          </w:p>
          <w:p w:rsidR="000A6277" w:rsidRPr="00AF518F" w:rsidRDefault="000A6277" w:rsidP="001B058C">
            <w:pPr>
              <w:contextualSpacing/>
              <w:rPr>
                <w:rFonts w:ascii="Arial" w:hAnsi="Arial" w:cs="Arial"/>
                <w:sz w:val="22"/>
                <w:szCs w:val="22"/>
                <w:highlight w:val="green"/>
                <w:lang w:val="en-US"/>
              </w:rPr>
            </w:pPr>
            <w:r w:rsidRPr="00AF518F">
              <w:rPr>
                <w:rFonts w:ascii="Arial" w:hAnsi="Arial" w:cs="Arial"/>
                <w:sz w:val="22"/>
                <w:szCs w:val="22"/>
                <w:highlight w:val="green"/>
                <w:lang w:val="en-US"/>
              </w:rPr>
              <w:t xml:space="preserve">Click here for more information on the </w:t>
            </w:r>
            <w:r w:rsidRPr="00AF518F">
              <w:rPr>
                <w:rFonts w:ascii="Arial" w:hAnsi="Arial" w:cs="Arial"/>
                <w:sz w:val="22"/>
                <w:szCs w:val="22"/>
                <w:lang w:val="en-US"/>
              </w:rPr>
              <w:t xml:space="preserve">Gender Inequality Index </w:t>
            </w:r>
            <w:hyperlink r:id="rId23" w:history="1">
              <w:r w:rsidRPr="00AF518F">
                <w:rPr>
                  <w:rStyle w:val="Hyperlink"/>
                  <w:rFonts w:ascii="Arial" w:hAnsi="Arial" w:cs="Arial"/>
                  <w:sz w:val="22"/>
                  <w:szCs w:val="22"/>
                  <w:lang w:val="en-US"/>
                </w:rPr>
                <w:t>http://hdr.undp.org/en/statistics/gii/</w:t>
              </w:r>
            </w:hyperlink>
            <w:r w:rsidRPr="00AF518F">
              <w:rPr>
                <w:rFonts w:ascii="Arial" w:hAnsi="Arial" w:cs="Arial"/>
                <w:sz w:val="22"/>
                <w:szCs w:val="22"/>
                <w:lang w:val="en-US"/>
              </w:rPr>
              <w:t xml:space="preserve"> </w:t>
            </w:r>
          </w:p>
          <w:p w:rsidR="000A6277" w:rsidRPr="00AF518F" w:rsidRDefault="000A6277" w:rsidP="001B058C">
            <w:pPr>
              <w:contextualSpacing/>
              <w:rPr>
                <w:rFonts w:ascii="Arial" w:hAnsi="Arial" w:cs="Arial"/>
                <w:sz w:val="22"/>
                <w:szCs w:val="22"/>
                <w:lang w:val="en-US"/>
              </w:rPr>
            </w:pPr>
          </w:p>
          <w:p w:rsidR="000A6277" w:rsidRPr="00AF518F" w:rsidRDefault="000A6277" w:rsidP="001B058C">
            <w:pPr>
              <w:contextualSpacing/>
              <w:rPr>
                <w:rFonts w:ascii="Arial" w:hAnsi="Arial" w:cs="Arial"/>
                <w:sz w:val="22"/>
                <w:szCs w:val="22"/>
                <w:lang w:val="en-US"/>
              </w:rPr>
            </w:pPr>
            <w:r w:rsidRPr="00AF518F">
              <w:rPr>
                <w:rFonts w:ascii="Arial" w:hAnsi="Arial" w:cs="Arial"/>
                <w:b/>
                <w:sz w:val="22"/>
                <w:szCs w:val="22"/>
                <w:highlight w:val="green"/>
                <w:lang w:val="en-US"/>
              </w:rPr>
              <w:t>RESOURCES:</w:t>
            </w:r>
            <w:r w:rsidRPr="00AF518F">
              <w:rPr>
                <w:rFonts w:ascii="Arial" w:hAnsi="Arial" w:cs="Arial"/>
                <w:sz w:val="22"/>
                <w:szCs w:val="22"/>
                <w:lang w:val="en-US"/>
              </w:rPr>
              <w:t xml:space="preserve"> Gender Inequality Index and Related Indicators for 2011: </w:t>
            </w:r>
            <w:hyperlink r:id="rId24" w:history="1">
              <w:r w:rsidRPr="00AF518F">
                <w:rPr>
                  <w:rStyle w:val="Hyperlink"/>
                  <w:rFonts w:ascii="Arial" w:hAnsi="Arial" w:cs="Arial"/>
                  <w:sz w:val="22"/>
                  <w:szCs w:val="22"/>
                  <w:lang w:val="en-US"/>
                </w:rPr>
                <w:t>http://hdr.undp.org/en/media/HDR_2011_EN_Table4.pdf</w:t>
              </w:r>
            </w:hyperlink>
          </w:p>
          <w:p w:rsidR="000A6277" w:rsidRPr="00AF518F" w:rsidRDefault="000A6277" w:rsidP="001B058C">
            <w:pPr>
              <w:contextualSpacing/>
              <w:rPr>
                <w:rFonts w:ascii="Arial" w:hAnsi="Arial" w:cs="Arial"/>
                <w:sz w:val="22"/>
                <w:szCs w:val="22"/>
                <w:lang w:val="en-US"/>
              </w:rPr>
            </w:pPr>
          </w:p>
          <w:p w:rsidR="000A6277" w:rsidRPr="00AF518F" w:rsidRDefault="000A6277" w:rsidP="00925AB2">
            <w:pPr>
              <w:contextualSpacing/>
              <w:rPr>
                <w:rFonts w:ascii="Arial" w:hAnsi="Arial" w:cs="Arial"/>
                <w:sz w:val="22"/>
                <w:szCs w:val="22"/>
                <w:lang w:val="en-US"/>
              </w:rPr>
            </w:pPr>
            <w:r w:rsidRPr="00AF518F">
              <w:rPr>
                <w:rFonts w:ascii="Arial" w:hAnsi="Arial" w:cs="Arial"/>
                <w:bCs/>
                <w:sz w:val="22"/>
                <w:szCs w:val="22"/>
                <w:lang w:val="en-US"/>
              </w:rPr>
              <w:t>Frequently Asked Questions (FAQs) about the Gender Inequality Index (GII), http://hdr.undp.org/en/media/FAQs_2011_GII.pdf</w:t>
            </w:r>
          </w:p>
          <w:p w:rsidR="000A6277" w:rsidRPr="00AF518F" w:rsidRDefault="000A6277" w:rsidP="007B611E">
            <w:pPr>
              <w:contextualSpacing/>
              <w:rPr>
                <w:rFonts w:ascii="Arial" w:hAnsi="Arial" w:cs="Arial"/>
                <w:sz w:val="22"/>
                <w:szCs w:val="22"/>
                <w:lang w:val="en-US"/>
              </w:rPr>
            </w:pPr>
          </w:p>
        </w:tc>
      </w:tr>
      <w:tr w:rsidR="000A6277" w:rsidRPr="00A86059" w:rsidTr="0092158A">
        <w:tc>
          <w:tcPr>
            <w:tcW w:w="6048" w:type="dxa"/>
          </w:tcPr>
          <w:p w:rsidR="000A6277" w:rsidRPr="00AF518F" w:rsidRDefault="000A6277" w:rsidP="001B058C">
            <w:pPr>
              <w:autoSpaceDE w:val="0"/>
              <w:autoSpaceDN w:val="0"/>
              <w:adjustRightInd w:val="0"/>
              <w:contextualSpacing/>
              <w:rPr>
                <w:rFonts w:ascii="Arial" w:hAnsi="Arial" w:cs="Arial"/>
                <w:b/>
                <w:sz w:val="22"/>
                <w:szCs w:val="22"/>
                <w:lang w:val="en-US"/>
              </w:rPr>
            </w:pPr>
            <w:r>
              <w:rPr>
                <w:rFonts w:ascii="Arial" w:hAnsi="Arial" w:cs="Arial"/>
                <w:sz w:val="22"/>
                <w:szCs w:val="22"/>
                <w:lang w:val="en-US"/>
              </w:rPr>
              <w:lastRenderedPageBreak/>
              <w:t xml:space="preserve">16. </w:t>
            </w:r>
            <w:r w:rsidRPr="00AF518F">
              <w:rPr>
                <w:rFonts w:ascii="Arial" w:hAnsi="Arial" w:cs="Arial"/>
                <w:b/>
                <w:sz w:val="22"/>
                <w:szCs w:val="22"/>
                <w:lang w:val="en-US"/>
              </w:rPr>
              <w:t>MILLENIUM DEVELOPMENT GOALS</w:t>
            </w:r>
          </w:p>
          <w:p w:rsidR="000A6277" w:rsidRPr="00AF518F" w:rsidRDefault="000A6277" w:rsidP="001B058C">
            <w:pPr>
              <w:autoSpaceDE w:val="0"/>
              <w:autoSpaceDN w:val="0"/>
              <w:adjustRightInd w:val="0"/>
              <w:contextualSpacing/>
              <w:rPr>
                <w:rFonts w:ascii="Arial" w:hAnsi="Arial" w:cs="Arial"/>
                <w:sz w:val="22"/>
                <w:szCs w:val="22"/>
                <w:lang w:val="en-US"/>
              </w:rPr>
            </w:pPr>
          </w:p>
          <w:p w:rsidR="000A6277" w:rsidRPr="000A61C9" w:rsidRDefault="000A6277" w:rsidP="001B058C">
            <w:pPr>
              <w:autoSpaceDE w:val="0"/>
              <w:autoSpaceDN w:val="0"/>
              <w:adjustRightInd w:val="0"/>
              <w:contextualSpacing/>
              <w:rPr>
                <w:rFonts w:ascii="Arial" w:hAnsi="Arial" w:cs="Arial"/>
                <w:b/>
                <w:sz w:val="22"/>
                <w:szCs w:val="22"/>
                <w:lang w:val="en-US"/>
              </w:rPr>
            </w:pPr>
            <w:r w:rsidRPr="000A61C9">
              <w:rPr>
                <w:rFonts w:ascii="Arial" w:hAnsi="Arial" w:cs="Arial"/>
                <w:sz w:val="22"/>
                <w:szCs w:val="22"/>
                <w:lang w:val="en-US"/>
              </w:rPr>
              <w:t>At the Millennium Summit in September</w:t>
            </w:r>
            <w:r w:rsidRPr="00B42C3C">
              <w:rPr>
                <w:rFonts w:ascii="Arial" w:hAnsi="Arial" w:cs="Arial"/>
                <w:sz w:val="22"/>
                <w:szCs w:val="22"/>
                <w:lang w:val="en-US"/>
              </w:rPr>
              <w:t xml:space="preserve"> 2000, 189 nations made a promise to free people from extreme poverty and multiple deprivations. This pledge turned into the eight Millennium Development Goals (MDGs). The MDGs </w:t>
            </w:r>
            <w:r w:rsidRPr="00B42C3C">
              <w:rPr>
                <w:rFonts w:ascii="Arial" w:hAnsi="Arial" w:cs="Arial"/>
                <w:sz w:val="22"/>
                <w:szCs w:val="22"/>
                <w:lang w:val="en-US"/>
              </w:rPr>
              <w:lastRenderedPageBreak/>
              <w:t>provide a framework of time-bound targets by which progress toward the fulfillment of the commitments in the Millennium Declaration is being measured with a deadline of 2015.</w:t>
            </w:r>
          </w:p>
          <w:p w:rsidR="000A6277" w:rsidRPr="00AF518F" w:rsidRDefault="000A6277" w:rsidP="001B058C">
            <w:pPr>
              <w:contextualSpacing/>
              <w:rPr>
                <w:rFonts w:ascii="Arial" w:hAnsi="Arial" w:cs="Arial"/>
                <w:sz w:val="22"/>
                <w:szCs w:val="22"/>
                <w:lang w:val="en-US"/>
              </w:rPr>
            </w:pPr>
          </w:p>
        </w:tc>
        <w:tc>
          <w:tcPr>
            <w:tcW w:w="7128" w:type="dxa"/>
          </w:tcPr>
          <w:p w:rsidR="000A6277" w:rsidRPr="00AF518F" w:rsidRDefault="000A6277" w:rsidP="001B058C">
            <w:pPr>
              <w:contextualSpacing/>
              <w:rPr>
                <w:rFonts w:ascii="Arial" w:hAnsi="Arial" w:cs="Arial"/>
                <w:sz w:val="22"/>
                <w:szCs w:val="22"/>
                <w:lang w:val="en-US"/>
              </w:rPr>
            </w:pPr>
          </w:p>
          <w:p w:rsidR="000A6277" w:rsidRPr="00AF518F" w:rsidRDefault="000A6277" w:rsidP="001B058C">
            <w:pPr>
              <w:widowControl w:val="0"/>
              <w:autoSpaceDE w:val="0"/>
              <w:autoSpaceDN w:val="0"/>
              <w:adjustRightInd w:val="0"/>
              <w:contextualSpacing/>
              <w:rPr>
                <w:rFonts w:ascii="Arial" w:hAnsi="Arial" w:cs="Arial"/>
                <w:b/>
                <w:sz w:val="22"/>
                <w:szCs w:val="22"/>
                <w:lang w:val="en-US"/>
              </w:rPr>
            </w:pPr>
            <w:r w:rsidRPr="00AF518F">
              <w:rPr>
                <w:rFonts w:ascii="Arial" w:hAnsi="Arial" w:cs="Arial"/>
                <w:b/>
                <w:sz w:val="22"/>
                <w:szCs w:val="22"/>
                <w:lang w:val="en-US"/>
              </w:rPr>
              <w:t>Millennium Development Goals:</w:t>
            </w:r>
          </w:p>
          <w:p w:rsidR="000A6277" w:rsidRPr="00AF518F" w:rsidRDefault="000A6277" w:rsidP="001B058C">
            <w:pPr>
              <w:widowControl w:val="0"/>
              <w:autoSpaceDE w:val="0"/>
              <w:autoSpaceDN w:val="0"/>
              <w:adjustRightInd w:val="0"/>
              <w:contextualSpacing/>
              <w:rPr>
                <w:rFonts w:ascii="Arial" w:hAnsi="Arial" w:cs="Arial"/>
                <w:sz w:val="22"/>
                <w:szCs w:val="22"/>
                <w:lang w:val="en-US"/>
              </w:rPr>
            </w:pPr>
            <w:r w:rsidRPr="00AF518F">
              <w:rPr>
                <w:rFonts w:ascii="Arial" w:hAnsi="Arial" w:cs="Arial"/>
                <w:sz w:val="22"/>
                <w:szCs w:val="22"/>
                <w:lang w:val="en-US"/>
              </w:rPr>
              <w:t>Goal 1. Eradicate extreme poverty and hunger</w:t>
            </w:r>
          </w:p>
          <w:p w:rsidR="000A6277" w:rsidRPr="00AF518F" w:rsidRDefault="000A6277" w:rsidP="001B058C">
            <w:pPr>
              <w:widowControl w:val="0"/>
              <w:autoSpaceDE w:val="0"/>
              <w:autoSpaceDN w:val="0"/>
              <w:adjustRightInd w:val="0"/>
              <w:contextualSpacing/>
              <w:rPr>
                <w:rFonts w:ascii="Arial" w:hAnsi="Arial" w:cs="Arial"/>
                <w:sz w:val="22"/>
                <w:szCs w:val="22"/>
                <w:lang w:val="en-US"/>
              </w:rPr>
            </w:pPr>
            <w:r w:rsidRPr="00AF518F">
              <w:rPr>
                <w:rFonts w:ascii="Arial" w:hAnsi="Arial" w:cs="Arial"/>
                <w:sz w:val="22"/>
                <w:szCs w:val="22"/>
                <w:lang w:val="en-US"/>
              </w:rPr>
              <w:t>Goal 2. Achieve universal primary education</w:t>
            </w:r>
          </w:p>
          <w:p w:rsidR="000A6277" w:rsidRPr="00AF518F" w:rsidRDefault="000A6277" w:rsidP="001B058C">
            <w:pPr>
              <w:widowControl w:val="0"/>
              <w:autoSpaceDE w:val="0"/>
              <w:autoSpaceDN w:val="0"/>
              <w:adjustRightInd w:val="0"/>
              <w:contextualSpacing/>
              <w:rPr>
                <w:rFonts w:ascii="Arial" w:hAnsi="Arial" w:cs="Arial"/>
                <w:sz w:val="22"/>
                <w:szCs w:val="22"/>
                <w:lang w:val="en-US"/>
              </w:rPr>
            </w:pPr>
            <w:r w:rsidRPr="00AF518F">
              <w:rPr>
                <w:rFonts w:ascii="Arial" w:hAnsi="Arial" w:cs="Arial"/>
                <w:sz w:val="22"/>
                <w:szCs w:val="22"/>
                <w:lang w:val="en-US"/>
              </w:rPr>
              <w:t>Goal 3. Promote gender equality and women´s empowerment</w:t>
            </w:r>
          </w:p>
          <w:p w:rsidR="000A6277" w:rsidRPr="00AF518F" w:rsidRDefault="000A6277" w:rsidP="001B058C">
            <w:pPr>
              <w:widowControl w:val="0"/>
              <w:autoSpaceDE w:val="0"/>
              <w:autoSpaceDN w:val="0"/>
              <w:adjustRightInd w:val="0"/>
              <w:contextualSpacing/>
              <w:rPr>
                <w:rFonts w:ascii="Arial" w:hAnsi="Arial" w:cs="Arial"/>
                <w:sz w:val="22"/>
                <w:szCs w:val="22"/>
                <w:lang w:val="en-US"/>
              </w:rPr>
            </w:pPr>
            <w:r w:rsidRPr="00AF518F">
              <w:rPr>
                <w:rFonts w:ascii="Arial" w:hAnsi="Arial" w:cs="Arial"/>
                <w:sz w:val="22"/>
                <w:szCs w:val="22"/>
                <w:lang w:val="en-US"/>
              </w:rPr>
              <w:t>Goal 4. Reduce child mortality</w:t>
            </w:r>
          </w:p>
          <w:p w:rsidR="000A6277" w:rsidRPr="00AF518F" w:rsidRDefault="000A6277" w:rsidP="001B058C">
            <w:pPr>
              <w:widowControl w:val="0"/>
              <w:autoSpaceDE w:val="0"/>
              <w:autoSpaceDN w:val="0"/>
              <w:adjustRightInd w:val="0"/>
              <w:contextualSpacing/>
              <w:rPr>
                <w:rFonts w:ascii="Arial" w:hAnsi="Arial" w:cs="Arial"/>
                <w:sz w:val="22"/>
                <w:szCs w:val="22"/>
                <w:lang w:val="en-US"/>
              </w:rPr>
            </w:pPr>
            <w:r w:rsidRPr="00AF518F">
              <w:rPr>
                <w:rFonts w:ascii="Arial" w:hAnsi="Arial" w:cs="Arial"/>
                <w:sz w:val="22"/>
                <w:szCs w:val="22"/>
                <w:lang w:val="en-US"/>
              </w:rPr>
              <w:lastRenderedPageBreak/>
              <w:t>Goal 5. Improve maternal health</w:t>
            </w:r>
          </w:p>
          <w:p w:rsidR="000A6277" w:rsidRPr="00AF518F" w:rsidRDefault="000A6277" w:rsidP="001B058C">
            <w:pPr>
              <w:widowControl w:val="0"/>
              <w:autoSpaceDE w:val="0"/>
              <w:autoSpaceDN w:val="0"/>
              <w:adjustRightInd w:val="0"/>
              <w:contextualSpacing/>
              <w:rPr>
                <w:rFonts w:ascii="Arial" w:hAnsi="Arial" w:cs="Arial"/>
                <w:sz w:val="22"/>
                <w:szCs w:val="22"/>
                <w:lang w:val="en-US"/>
              </w:rPr>
            </w:pPr>
            <w:r w:rsidRPr="00AF518F">
              <w:rPr>
                <w:rFonts w:ascii="Arial" w:hAnsi="Arial" w:cs="Arial"/>
                <w:sz w:val="22"/>
                <w:szCs w:val="22"/>
                <w:lang w:val="en-US"/>
              </w:rPr>
              <w:t>Goal 6. Combat HIV/AIDS, malaria and other diseases</w:t>
            </w:r>
          </w:p>
          <w:p w:rsidR="000A6277" w:rsidRPr="00AF518F" w:rsidRDefault="000A6277" w:rsidP="001B058C">
            <w:pPr>
              <w:widowControl w:val="0"/>
              <w:autoSpaceDE w:val="0"/>
              <w:autoSpaceDN w:val="0"/>
              <w:adjustRightInd w:val="0"/>
              <w:contextualSpacing/>
              <w:rPr>
                <w:rFonts w:ascii="Arial" w:hAnsi="Arial" w:cs="Arial"/>
                <w:sz w:val="22"/>
                <w:szCs w:val="22"/>
                <w:lang w:val="en-US"/>
              </w:rPr>
            </w:pPr>
            <w:r w:rsidRPr="00AF518F">
              <w:rPr>
                <w:rFonts w:ascii="Arial" w:hAnsi="Arial" w:cs="Arial"/>
                <w:sz w:val="22"/>
                <w:szCs w:val="22"/>
                <w:lang w:val="en-US"/>
              </w:rPr>
              <w:t>Goal 7. Ensure environmental sustainability</w:t>
            </w:r>
          </w:p>
          <w:p w:rsidR="000A6277" w:rsidRPr="00AF518F" w:rsidRDefault="000A6277" w:rsidP="001B058C">
            <w:pPr>
              <w:widowControl w:val="0"/>
              <w:autoSpaceDE w:val="0"/>
              <w:autoSpaceDN w:val="0"/>
              <w:adjustRightInd w:val="0"/>
              <w:contextualSpacing/>
              <w:rPr>
                <w:rFonts w:ascii="Arial" w:hAnsi="Arial" w:cs="Arial"/>
                <w:sz w:val="22"/>
                <w:szCs w:val="22"/>
                <w:lang w:val="en-US"/>
              </w:rPr>
            </w:pPr>
            <w:r w:rsidRPr="00AF518F">
              <w:rPr>
                <w:rFonts w:ascii="Arial" w:hAnsi="Arial" w:cs="Arial"/>
                <w:sz w:val="22"/>
                <w:szCs w:val="22"/>
                <w:lang w:val="en-US"/>
              </w:rPr>
              <w:t>Goal 8. Develop a global partnership of development.</w:t>
            </w:r>
          </w:p>
          <w:p w:rsidR="000A6277" w:rsidRPr="00AF518F" w:rsidRDefault="000A6277" w:rsidP="001B058C">
            <w:pPr>
              <w:widowControl w:val="0"/>
              <w:autoSpaceDE w:val="0"/>
              <w:autoSpaceDN w:val="0"/>
              <w:adjustRightInd w:val="0"/>
              <w:contextualSpacing/>
              <w:rPr>
                <w:rFonts w:ascii="Arial" w:hAnsi="Arial" w:cs="Arial"/>
                <w:b/>
                <w:sz w:val="22"/>
                <w:szCs w:val="22"/>
                <w:lang w:val="en-US"/>
              </w:rPr>
            </w:pPr>
          </w:p>
          <w:p w:rsidR="000A6277" w:rsidRPr="00AF518F" w:rsidRDefault="000A6277" w:rsidP="001B058C">
            <w:pPr>
              <w:contextualSpacing/>
              <w:rPr>
                <w:rFonts w:ascii="Arial" w:hAnsi="Arial" w:cs="Arial"/>
                <w:sz w:val="22"/>
                <w:szCs w:val="22"/>
                <w:lang w:val="en-US"/>
              </w:rPr>
            </w:pPr>
            <w:r w:rsidRPr="00AF518F">
              <w:rPr>
                <w:rFonts w:ascii="Arial" w:hAnsi="Arial" w:cs="Arial"/>
                <w:sz w:val="22"/>
                <w:szCs w:val="22"/>
                <w:highlight w:val="green"/>
                <w:lang w:val="en-US"/>
              </w:rPr>
              <w:t xml:space="preserve">RESOURCES: Gender-related materials on the MDGs </w:t>
            </w:r>
            <w:hyperlink r:id="rId25" w:history="1">
              <w:r w:rsidRPr="00AF518F">
                <w:rPr>
                  <w:rStyle w:val="Hyperlink"/>
                  <w:rFonts w:ascii="Arial" w:hAnsi="Arial" w:cs="Arial"/>
                  <w:b/>
                  <w:sz w:val="22"/>
                  <w:szCs w:val="22"/>
                  <w:lang w:val="en-US"/>
                </w:rPr>
                <w:t>http://www.unifem.org/gender_issues/resourcesa2b5.html?WebSectionID=6</w:t>
              </w:r>
            </w:hyperlink>
            <w:r w:rsidRPr="00AF518F">
              <w:rPr>
                <w:rFonts w:ascii="Arial" w:hAnsi="Arial" w:cs="Arial"/>
                <w:b/>
                <w:sz w:val="22"/>
                <w:szCs w:val="22"/>
                <w:lang w:val="en-US"/>
              </w:rPr>
              <w:t xml:space="preserve"> </w:t>
            </w:r>
          </w:p>
        </w:tc>
      </w:tr>
      <w:tr w:rsidR="000A6277" w:rsidRPr="00A86059" w:rsidTr="0092158A">
        <w:tc>
          <w:tcPr>
            <w:tcW w:w="6048" w:type="dxa"/>
          </w:tcPr>
          <w:p w:rsidR="000A6277" w:rsidRDefault="000A6277" w:rsidP="001B058C">
            <w:pPr>
              <w:autoSpaceDE w:val="0"/>
              <w:autoSpaceDN w:val="0"/>
              <w:adjustRightInd w:val="0"/>
              <w:contextualSpacing/>
              <w:rPr>
                <w:rFonts w:ascii="Arial" w:hAnsi="Arial" w:cs="Arial"/>
                <w:b/>
                <w:sz w:val="22"/>
                <w:szCs w:val="22"/>
                <w:lang w:val="en-US"/>
              </w:rPr>
            </w:pPr>
            <w:r>
              <w:rPr>
                <w:rFonts w:ascii="Arial" w:hAnsi="Arial" w:cs="Arial"/>
                <w:b/>
                <w:sz w:val="22"/>
                <w:szCs w:val="22"/>
                <w:lang w:val="en-US"/>
              </w:rPr>
              <w:lastRenderedPageBreak/>
              <w:t>17</w:t>
            </w:r>
            <w:r w:rsidRPr="005E2D70">
              <w:rPr>
                <w:rFonts w:ascii="Arial" w:hAnsi="Arial" w:cs="Arial"/>
                <w:b/>
                <w:sz w:val="22"/>
                <w:szCs w:val="22"/>
                <w:lang w:val="en-US"/>
              </w:rPr>
              <w:t xml:space="preserve">. WHICH OF </w:t>
            </w:r>
            <w:r w:rsidR="000A61C9">
              <w:rPr>
                <w:rFonts w:ascii="Arial" w:hAnsi="Arial" w:cs="Arial"/>
                <w:b/>
                <w:sz w:val="22"/>
                <w:szCs w:val="22"/>
                <w:lang w:val="en-US"/>
              </w:rPr>
              <w:t>TH</w:t>
            </w:r>
            <w:r w:rsidRPr="005E2D70">
              <w:rPr>
                <w:rFonts w:ascii="Arial" w:hAnsi="Arial" w:cs="Arial"/>
                <w:b/>
                <w:sz w:val="22"/>
                <w:szCs w:val="22"/>
                <w:lang w:val="en-US"/>
              </w:rPr>
              <w:t>E MDGs HAS A GENDER DIMENSION?</w:t>
            </w:r>
          </w:p>
          <w:p w:rsidR="000A6277" w:rsidRDefault="000A6277" w:rsidP="001B058C">
            <w:pPr>
              <w:autoSpaceDE w:val="0"/>
              <w:autoSpaceDN w:val="0"/>
              <w:adjustRightInd w:val="0"/>
              <w:contextualSpacing/>
              <w:rPr>
                <w:rFonts w:ascii="Arial" w:hAnsi="Arial" w:cs="Arial"/>
                <w:sz w:val="22"/>
                <w:szCs w:val="22"/>
                <w:lang w:val="en-US"/>
              </w:rPr>
            </w:pPr>
          </w:p>
          <w:p w:rsidR="00C60194" w:rsidRPr="00293925" w:rsidRDefault="00C60194" w:rsidP="00C60194">
            <w:pPr>
              <w:autoSpaceDE w:val="0"/>
              <w:autoSpaceDN w:val="0"/>
              <w:adjustRightInd w:val="0"/>
              <w:contextualSpacing/>
              <w:rPr>
                <w:lang w:val="en-US"/>
              </w:rPr>
            </w:pPr>
            <w:r w:rsidRPr="00293925">
              <w:rPr>
                <w:lang w:val="en-US"/>
              </w:rPr>
              <w:t>While Gender is crosscutting to all MDGs the MDG 3, ‘Promote gender equality and women´s empowerment’ , is the only Millennium Development Goal that is both a goal in itself and is recognized as essential to the achievement of all other Millennium Development Goals</w:t>
            </w:r>
            <w:r>
              <w:rPr>
                <w:lang w:val="en-US"/>
              </w:rPr>
              <w:t>.</w:t>
            </w:r>
          </w:p>
          <w:p w:rsidR="00C60194" w:rsidRDefault="00C60194" w:rsidP="001B058C">
            <w:pPr>
              <w:autoSpaceDE w:val="0"/>
              <w:autoSpaceDN w:val="0"/>
              <w:adjustRightInd w:val="0"/>
              <w:contextualSpacing/>
              <w:rPr>
                <w:rFonts w:ascii="Arial" w:hAnsi="Arial" w:cs="Arial"/>
                <w:sz w:val="22"/>
                <w:szCs w:val="22"/>
                <w:lang w:val="en-US"/>
              </w:rPr>
            </w:pPr>
          </w:p>
          <w:p w:rsidR="00281521" w:rsidRPr="00293925" w:rsidRDefault="00281521" w:rsidP="001B058C">
            <w:pPr>
              <w:autoSpaceDE w:val="0"/>
              <w:autoSpaceDN w:val="0"/>
              <w:adjustRightInd w:val="0"/>
              <w:contextualSpacing/>
              <w:rPr>
                <w:lang w:val="en-US"/>
              </w:rPr>
            </w:pPr>
            <w:r w:rsidRPr="00293925">
              <w:rPr>
                <w:lang w:val="en-US"/>
              </w:rPr>
              <w:t xml:space="preserve">The MDG 3 target is the Target 3.A: Eliminate gender disparity in primary and secondary education, preferably by 2005, and in all levels of education no later than 2015, and the related indicators for monitoring progress are: </w:t>
            </w:r>
          </w:p>
          <w:p w:rsidR="00281521" w:rsidRPr="00293925" w:rsidRDefault="00281521" w:rsidP="001B058C">
            <w:pPr>
              <w:autoSpaceDE w:val="0"/>
              <w:autoSpaceDN w:val="0"/>
              <w:adjustRightInd w:val="0"/>
              <w:contextualSpacing/>
              <w:rPr>
                <w:lang w:val="en-US"/>
              </w:rPr>
            </w:pPr>
          </w:p>
          <w:p w:rsidR="00281521" w:rsidRPr="00293925" w:rsidRDefault="00281521" w:rsidP="001B058C">
            <w:pPr>
              <w:autoSpaceDE w:val="0"/>
              <w:autoSpaceDN w:val="0"/>
              <w:adjustRightInd w:val="0"/>
              <w:contextualSpacing/>
              <w:rPr>
                <w:lang w:val="en-US"/>
              </w:rPr>
            </w:pPr>
            <w:r w:rsidRPr="00293925">
              <w:rPr>
                <w:lang w:val="en-US"/>
              </w:rPr>
              <w:t>3.1 Ratios of girls to boys in primary, secondary and tertiary education</w:t>
            </w:r>
            <w:r w:rsidRPr="00293925">
              <w:rPr>
                <w:lang w:val="en-US"/>
              </w:rPr>
              <w:br/>
              <w:t>3.2 Share of women in wage employment in the non-agricultural sector</w:t>
            </w:r>
            <w:r w:rsidRPr="00293925">
              <w:rPr>
                <w:lang w:val="en-US"/>
              </w:rPr>
              <w:br/>
              <w:t>3.3 Proportion of seats held by women in national parliament</w:t>
            </w:r>
          </w:p>
          <w:p w:rsidR="00281521" w:rsidRPr="00281521" w:rsidRDefault="00281521" w:rsidP="001B058C">
            <w:pPr>
              <w:autoSpaceDE w:val="0"/>
              <w:autoSpaceDN w:val="0"/>
              <w:adjustRightInd w:val="0"/>
              <w:contextualSpacing/>
              <w:rPr>
                <w:rFonts w:ascii="Arial" w:hAnsi="Arial" w:cs="Arial"/>
                <w:sz w:val="22"/>
                <w:szCs w:val="22"/>
                <w:lang w:val="en-US"/>
              </w:rPr>
            </w:pPr>
          </w:p>
          <w:p w:rsidR="008D6145" w:rsidRDefault="008D6145" w:rsidP="001B058C">
            <w:pPr>
              <w:contextualSpacing/>
              <w:rPr>
                <w:lang w:val="en-US"/>
              </w:rPr>
            </w:pPr>
            <w:r w:rsidRPr="008D6145">
              <w:rPr>
                <w:lang w:val="en-US"/>
              </w:rPr>
              <w:t>In 2012, with three</w:t>
            </w:r>
            <w:r>
              <w:rPr>
                <w:lang w:val="en-US"/>
              </w:rPr>
              <w:t xml:space="preserve"> </w:t>
            </w:r>
            <w:r w:rsidRPr="00293925">
              <w:rPr>
                <w:lang w:val="en-US"/>
              </w:rPr>
              <w:t xml:space="preserve">years left for the 2015 deadline for </w:t>
            </w:r>
            <w:r w:rsidRPr="00293925">
              <w:rPr>
                <w:lang w:val="en-US"/>
              </w:rPr>
              <w:lastRenderedPageBreak/>
              <w:t>the MDGs, women continue to be poorer than men on a global scale. More girls are in primary school, but big gaps remain in secondary school, and the poor are still less likely to attend. And while women now account for nearly 20 per cent of all parliamentarians around the world, it will take more than 40 years to reach equal representation at this pace</w:t>
            </w:r>
            <w:r>
              <w:rPr>
                <w:lang w:val="en-US"/>
              </w:rPr>
              <w:t xml:space="preserve">. </w:t>
            </w:r>
            <w:r w:rsidRPr="00293925">
              <w:rPr>
                <w:lang w:val="en-US"/>
              </w:rPr>
              <w:t xml:space="preserve">These are just some examples of how women are faring in global progress towards the Millennium Development Goals (MDGs), detailed in the </w:t>
            </w:r>
            <w:hyperlink r:id="rId26" w:history="1">
              <w:r w:rsidRPr="00293925">
                <w:rPr>
                  <w:rStyle w:val="Hyperlink"/>
                  <w:lang w:val="en-US"/>
                </w:rPr>
                <w:t>2012 Gender Chart</w:t>
              </w:r>
            </w:hyperlink>
            <w:r w:rsidRPr="00293925">
              <w:rPr>
                <w:lang w:val="en-US"/>
              </w:rPr>
              <w:t>.</w:t>
            </w:r>
          </w:p>
          <w:p w:rsidR="008D6145" w:rsidRDefault="008D6145" w:rsidP="001B058C">
            <w:pPr>
              <w:contextualSpacing/>
              <w:rPr>
                <w:lang w:val="en-US"/>
              </w:rPr>
            </w:pPr>
          </w:p>
          <w:p w:rsidR="000A6277" w:rsidRDefault="008D6145" w:rsidP="001B058C">
            <w:pPr>
              <w:contextualSpacing/>
              <w:rPr>
                <w:rFonts w:ascii="Arial" w:hAnsi="Arial" w:cs="Arial"/>
                <w:sz w:val="22"/>
                <w:szCs w:val="22"/>
                <w:lang w:val="en-US"/>
              </w:rPr>
            </w:pPr>
            <w:r w:rsidRPr="00293925">
              <w:rPr>
                <w:lang w:val="en-US"/>
              </w:rPr>
              <w:t>The Gender Chart 2012 shows that although there has been some progress in a number of the gender dimensions of the MDGs, such as in education and economic gains, more needs to be done — in every country and at every level. This is particularly true when it comes to achieving the pivotal third MDG and to reducing persisting levels of inequality. Women and girls from less affluent countries, communities and families are still consistently left behind.</w:t>
            </w:r>
            <w:r>
              <w:rPr>
                <w:lang w:val="en-US"/>
              </w:rPr>
              <w:t xml:space="preserve"> (source UN Women and </w:t>
            </w:r>
            <w:r w:rsidRPr="00293925">
              <w:rPr>
                <w:lang w:val="en-US"/>
              </w:rPr>
              <w:t>the UN Statistics Division for the Inter-Agency and Expert Group on MDGs Indicators</w:t>
            </w:r>
            <w:r>
              <w:rPr>
                <w:lang w:val="en-US"/>
              </w:rPr>
              <w:t xml:space="preserve">) </w:t>
            </w:r>
          </w:p>
          <w:p w:rsidR="000A6277" w:rsidRPr="00EE5BDB" w:rsidRDefault="00A86059" w:rsidP="001B058C">
            <w:pPr>
              <w:contextualSpacing/>
              <w:rPr>
                <w:rFonts w:ascii="Arial" w:hAnsi="Arial" w:cs="Arial"/>
                <w:sz w:val="22"/>
                <w:szCs w:val="22"/>
                <w:lang w:val="en-US"/>
              </w:rPr>
            </w:pPr>
            <w:r w:rsidRPr="00EE5BDB">
              <w:rPr>
                <w:rFonts w:ascii="Arial" w:hAnsi="Arial" w:cs="Arial"/>
                <w:color w:val="FF0000"/>
                <w:kern w:val="24"/>
                <w:sz w:val="22"/>
                <w:szCs w:val="22"/>
                <w:lang w:val="en-NZ"/>
              </w:rPr>
              <w:t xml:space="preserve"> </w:t>
            </w:r>
            <w:r w:rsidR="000A6277" w:rsidRPr="00EE5BDB">
              <w:rPr>
                <w:rFonts w:ascii="Arial" w:hAnsi="Arial" w:cs="Arial"/>
                <w:color w:val="FF0000"/>
                <w:kern w:val="24"/>
                <w:sz w:val="22"/>
                <w:szCs w:val="22"/>
                <w:lang w:val="en-NZ"/>
              </w:rPr>
              <w:t>(Use the milestones document from the Gender Equality UN coherence and you e-learning course)</w:t>
            </w:r>
          </w:p>
        </w:tc>
        <w:tc>
          <w:tcPr>
            <w:tcW w:w="7128" w:type="dxa"/>
          </w:tcPr>
          <w:p w:rsidR="000A6277" w:rsidRPr="00EE5BDB" w:rsidRDefault="000A6277" w:rsidP="001B058C">
            <w:pPr>
              <w:autoSpaceDE w:val="0"/>
              <w:autoSpaceDN w:val="0"/>
              <w:adjustRightInd w:val="0"/>
              <w:ind w:left="360"/>
              <w:contextualSpacing/>
              <w:rPr>
                <w:rFonts w:ascii="Arial" w:hAnsi="Arial" w:cs="Arial"/>
                <w:b/>
                <w:sz w:val="22"/>
                <w:szCs w:val="22"/>
                <w:lang w:val="en-US"/>
              </w:rPr>
            </w:pPr>
          </w:p>
          <w:p w:rsidR="000A6277" w:rsidRPr="00EE5BDB" w:rsidRDefault="000A6277" w:rsidP="001B058C">
            <w:pPr>
              <w:autoSpaceDE w:val="0"/>
              <w:autoSpaceDN w:val="0"/>
              <w:adjustRightInd w:val="0"/>
              <w:ind w:left="360"/>
              <w:contextualSpacing/>
              <w:rPr>
                <w:rFonts w:ascii="Arial" w:hAnsi="Arial" w:cs="Arial"/>
                <w:sz w:val="22"/>
                <w:szCs w:val="22"/>
                <w:lang w:val="en-US"/>
              </w:rPr>
            </w:pPr>
            <w:r w:rsidRPr="00EE5BDB">
              <w:rPr>
                <w:rFonts w:ascii="Arial" w:hAnsi="Arial" w:cs="Arial"/>
                <w:b/>
                <w:sz w:val="22"/>
                <w:szCs w:val="22"/>
                <w:lang w:val="en-US"/>
              </w:rPr>
              <w:t xml:space="preserve">Which of the Millennium Development Goals (MDGs) includes a gender dimension? </w:t>
            </w:r>
            <w:r w:rsidRPr="00EE5BDB">
              <w:rPr>
                <w:rFonts w:ascii="Arial" w:hAnsi="Arial" w:cs="Arial"/>
                <w:sz w:val="22"/>
                <w:szCs w:val="22"/>
                <w:lang w:val="en-US"/>
              </w:rPr>
              <w:t>(Select all that apply)</w:t>
            </w:r>
          </w:p>
          <w:p w:rsidR="000A6277" w:rsidRPr="00EE5BDB" w:rsidRDefault="000A6277" w:rsidP="001B058C">
            <w:pPr>
              <w:autoSpaceDE w:val="0"/>
              <w:autoSpaceDN w:val="0"/>
              <w:adjustRightInd w:val="0"/>
              <w:ind w:left="360"/>
              <w:contextualSpacing/>
              <w:rPr>
                <w:rFonts w:ascii="Arial" w:hAnsi="Arial" w:cs="Arial"/>
                <w:sz w:val="22"/>
                <w:szCs w:val="22"/>
                <w:lang w:val="en-US"/>
              </w:rPr>
            </w:pPr>
          </w:p>
          <w:p w:rsidR="000A6277" w:rsidRPr="00EE5BDB" w:rsidRDefault="000A6277" w:rsidP="001B058C">
            <w:pPr>
              <w:widowControl w:val="0"/>
              <w:autoSpaceDE w:val="0"/>
              <w:autoSpaceDN w:val="0"/>
              <w:adjustRightInd w:val="0"/>
              <w:contextualSpacing/>
              <w:rPr>
                <w:rFonts w:ascii="Arial" w:hAnsi="Arial" w:cs="Arial"/>
                <w:sz w:val="22"/>
                <w:szCs w:val="22"/>
                <w:lang w:val="en-US"/>
              </w:rPr>
            </w:pPr>
            <w:r w:rsidRPr="00EE5BDB">
              <w:rPr>
                <w:rFonts w:ascii="Arial" w:hAnsi="Arial" w:cs="Arial"/>
                <w:sz w:val="22"/>
                <w:szCs w:val="22"/>
                <w:lang w:val="en-US"/>
              </w:rPr>
              <w:t>Goal 1. Eradicate extreme poverty and hunger</w:t>
            </w:r>
          </w:p>
          <w:p w:rsidR="000A6277" w:rsidRPr="00EE5BDB" w:rsidRDefault="000A6277" w:rsidP="001B058C">
            <w:pPr>
              <w:widowControl w:val="0"/>
              <w:autoSpaceDE w:val="0"/>
              <w:autoSpaceDN w:val="0"/>
              <w:adjustRightInd w:val="0"/>
              <w:contextualSpacing/>
              <w:rPr>
                <w:rFonts w:ascii="Arial" w:hAnsi="Arial" w:cs="Arial"/>
                <w:sz w:val="22"/>
                <w:szCs w:val="22"/>
                <w:lang w:val="en-US"/>
              </w:rPr>
            </w:pPr>
            <w:r w:rsidRPr="00EE5BDB">
              <w:rPr>
                <w:rFonts w:ascii="Arial" w:hAnsi="Arial" w:cs="Arial"/>
                <w:sz w:val="22"/>
                <w:szCs w:val="22"/>
                <w:lang w:val="en-US"/>
              </w:rPr>
              <w:t>Goal 2. Achieve universal primary education</w:t>
            </w:r>
          </w:p>
          <w:p w:rsidR="000A6277" w:rsidRPr="00EE5BDB" w:rsidRDefault="000A6277" w:rsidP="001B058C">
            <w:pPr>
              <w:widowControl w:val="0"/>
              <w:autoSpaceDE w:val="0"/>
              <w:autoSpaceDN w:val="0"/>
              <w:adjustRightInd w:val="0"/>
              <w:contextualSpacing/>
              <w:rPr>
                <w:rFonts w:ascii="Arial" w:hAnsi="Arial" w:cs="Arial"/>
                <w:sz w:val="22"/>
                <w:szCs w:val="22"/>
                <w:lang w:val="en-US"/>
              </w:rPr>
            </w:pPr>
            <w:r w:rsidRPr="00EE5BDB">
              <w:rPr>
                <w:rFonts w:ascii="Arial" w:hAnsi="Arial" w:cs="Arial"/>
                <w:sz w:val="22"/>
                <w:szCs w:val="22"/>
                <w:lang w:val="en-US"/>
              </w:rPr>
              <w:t>Goal 3. Promote gender equality and women´s empowerment</w:t>
            </w:r>
          </w:p>
          <w:p w:rsidR="000A6277" w:rsidRPr="00EE5BDB" w:rsidRDefault="000A6277" w:rsidP="001B058C">
            <w:pPr>
              <w:widowControl w:val="0"/>
              <w:autoSpaceDE w:val="0"/>
              <w:autoSpaceDN w:val="0"/>
              <w:adjustRightInd w:val="0"/>
              <w:contextualSpacing/>
              <w:rPr>
                <w:rFonts w:ascii="Arial" w:hAnsi="Arial" w:cs="Arial"/>
                <w:sz w:val="22"/>
                <w:szCs w:val="22"/>
                <w:lang w:val="en-US"/>
              </w:rPr>
            </w:pPr>
            <w:r w:rsidRPr="00EE5BDB">
              <w:rPr>
                <w:rFonts w:ascii="Arial" w:hAnsi="Arial" w:cs="Arial"/>
                <w:sz w:val="22"/>
                <w:szCs w:val="22"/>
                <w:lang w:val="en-US"/>
              </w:rPr>
              <w:t>Goal 4. Reduce child mortality</w:t>
            </w:r>
          </w:p>
          <w:p w:rsidR="000A6277" w:rsidRPr="00EE5BDB" w:rsidRDefault="000A6277" w:rsidP="001B058C">
            <w:pPr>
              <w:widowControl w:val="0"/>
              <w:autoSpaceDE w:val="0"/>
              <w:autoSpaceDN w:val="0"/>
              <w:adjustRightInd w:val="0"/>
              <w:contextualSpacing/>
              <w:rPr>
                <w:rFonts w:ascii="Arial" w:hAnsi="Arial" w:cs="Arial"/>
                <w:sz w:val="22"/>
                <w:szCs w:val="22"/>
                <w:lang w:val="en-US"/>
              </w:rPr>
            </w:pPr>
            <w:r w:rsidRPr="00EE5BDB">
              <w:rPr>
                <w:rFonts w:ascii="Arial" w:hAnsi="Arial" w:cs="Arial"/>
                <w:sz w:val="22"/>
                <w:szCs w:val="22"/>
                <w:lang w:val="en-US"/>
              </w:rPr>
              <w:t>Goal 5. Improve maternal health</w:t>
            </w:r>
          </w:p>
          <w:p w:rsidR="000A6277" w:rsidRPr="00EE5BDB" w:rsidRDefault="000A6277" w:rsidP="001B058C">
            <w:pPr>
              <w:widowControl w:val="0"/>
              <w:autoSpaceDE w:val="0"/>
              <w:autoSpaceDN w:val="0"/>
              <w:adjustRightInd w:val="0"/>
              <w:contextualSpacing/>
              <w:rPr>
                <w:rFonts w:ascii="Arial" w:hAnsi="Arial" w:cs="Arial"/>
                <w:sz w:val="22"/>
                <w:szCs w:val="22"/>
                <w:lang w:val="en-US"/>
              </w:rPr>
            </w:pPr>
            <w:r w:rsidRPr="00EE5BDB">
              <w:rPr>
                <w:rFonts w:ascii="Arial" w:hAnsi="Arial" w:cs="Arial"/>
                <w:sz w:val="22"/>
                <w:szCs w:val="22"/>
                <w:lang w:val="en-US"/>
              </w:rPr>
              <w:t>Goal 6. Combat HIV/AIDS, malaria and other diseases</w:t>
            </w:r>
          </w:p>
          <w:p w:rsidR="000A6277" w:rsidRPr="00EE5BDB" w:rsidRDefault="000A6277" w:rsidP="001B058C">
            <w:pPr>
              <w:widowControl w:val="0"/>
              <w:autoSpaceDE w:val="0"/>
              <w:autoSpaceDN w:val="0"/>
              <w:adjustRightInd w:val="0"/>
              <w:contextualSpacing/>
              <w:rPr>
                <w:rFonts w:ascii="Arial" w:hAnsi="Arial" w:cs="Arial"/>
                <w:sz w:val="22"/>
                <w:szCs w:val="22"/>
                <w:lang w:val="en-US"/>
              </w:rPr>
            </w:pPr>
            <w:r w:rsidRPr="00EE5BDB">
              <w:rPr>
                <w:rFonts w:ascii="Arial" w:hAnsi="Arial" w:cs="Arial"/>
                <w:sz w:val="22"/>
                <w:szCs w:val="22"/>
                <w:lang w:val="en-US"/>
              </w:rPr>
              <w:t>Goal 7. Ensure environmental sustainability</w:t>
            </w:r>
          </w:p>
          <w:p w:rsidR="000A6277" w:rsidRPr="00EE5BDB" w:rsidRDefault="000A6277" w:rsidP="001B058C">
            <w:pPr>
              <w:widowControl w:val="0"/>
              <w:autoSpaceDE w:val="0"/>
              <w:autoSpaceDN w:val="0"/>
              <w:adjustRightInd w:val="0"/>
              <w:contextualSpacing/>
              <w:rPr>
                <w:rFonts w:ascii="Arial" w:hAnsi="Arial" w:cs="Arial"/>
                <w:sz w:val="22"/>
                <w:szCs w:val="22"/>
                <w:lang w:val="en-US"/>
              </w:rPr>
            </w:pPr>
            <w:r w:rsidRPr="00EE5BDB">
              <w:rPr>
                <w:rFonts w:ascii="Arial" w:hAnsi="Arial" w:cs="Arial"/>
                <w:sz w:val="22"/>
                <w:szCs w:val="22"/>
                <w:lang w:val="en-US"/>
              </w:rPr>
              <w:t>Goal 8. Develop a global partnership of development.</w:t>
            </w:r>
          </w:p>
          <w:p w:rsidR="000A6277" w:rsidRPr="00EE5BDB" w:rsidRDefault="000A6277" w:rsidP="001B058C">
            <w:pPr>
              <w:contextualSpacing/>
              <w:rPr>
                <w:rFonts w:ascii="Arial" w:hAnsi="Arial" w:cs="Arial"/>
                <w:sz w:val="22"/>
                <w:szCs w:val="22"/>
                <w:lang w:val="en-US"/>
              </w:rPr>
            </w:pPr>
          </w:p>
          <w:p w:rsidR="000A6277" w:rsidRPr="008D6145" w:rsidRDefault="000A6277" w:rsidP="001B058C">
            <w:pPr>
              <w:contextualSpacing/>
              <w:rPr>
                <w:rFonts w:ascii="Arial" w:hAnsi="Arial" w:cs="Arial"/>
                <w:sz w:val="22"/>
                <w:szCs w:val="22"/>
                <w:lang w:val="en-US"/>
              </w:rPr>
            </w:pPr>
            <w:r w:rsidRPr="00EE5BDB">
              <w:rPr>
                <w:rFonts w:ascii="Arial" w:hAnsi="Arial" w:cs="Arial"/>
                <w:b/>
                <w:sz w:val="22"/>
                <w:szCs w:val="22"/>
                <w:lang w:val="en-US"/>
              </w:rPr>
              <w:t>ANSWER:</w:t>
            </w:r>
            <w:r w:rsidRPr="00EE5BDB">
              <w:rPr>
                <w:rFonts w:ascii="Arial" w:hAnsi="Arial" w:cs="Arial"/>
                <w:sz w:val="22"/>
                <w:szCs w:val="22"/>
                <w:lang w:val="en-US"/>
              </w:rPr>
              <w:t xml:space="preserve"> While the most direct relationship between gender and the MDGs is through goals 3 and 5, every single one of the goals has a gender dimension. When applying a gender perspective, we come to see the relationship between how women and men are differently implicated in the eradication of poverty, access to education, child health, HIV/AIDS, the environment, and partnerships for promoting development as well. </w:t>
            </w:r>
            <w:r w:rsidR="008D6145">
              <w:rPr>
                <w:rFonts w:ascii="Arial" w:hAnsi="Arial" w:cs="Arial"/>
                <w:sz w:val="22"/>
                <w:szCs w:val="22"/>
                <w:lang w:val="en-US"/>
              </w:rPr>
              <w:t xml:space="preserve">For example </w:t>
            </w:r>
            <w:r w:rsidR="008D6145">
              <w:rPr>
                <w:lang w:val="en-US"/>
              </w:rPr>
              <w:t>i</w:t>
            </w:r>
            <w:r w:rsidR="008D6145" w:rsidRPr="00293925">
              <w:rPr>
                <w:lang w:val="en-US"/>
              </w:rPr>
              <w:t>f you think about the first Millennium Development Goal on hunger, it’s now widely recognized that food security is dependent on supporting small-scale farmers to produce enough food for themselves and their families, and the majority of small-scale farmers are women</w:t>
            </w:r>
            <w:r w:rsidR="008D6145">
              <w:rPr>
                <w:lang w:val="en-US"/>
              </w:rPr>
              <w:t xml:space="preserve"> (Laura </w:t>
            </w:r>
            <w:proofErr w:type="spellStart"/>
            <w:r w:rsidR="008D6145">
              <w:rPr>
                <w:lang w:val="en-US"/>
              </w:rPr>
              <w:t>Turquet</w:t>
            </w:r>
            <w:proofErr w:type="spellEnd"/>
            <w:r w:rsidR="008D6145">
              <w:rPr>
                <w:lang w:val="en-US"/>
              </w:rPr>
              <w:t xml:space="preserve"> UN Women) </w:t>
            </w:r>
          </w:p>
          <w:p w:rsidR="000A6277" w:rsidRPr="00EE5BDB" w:rsidRDefault="000A6277" w:rsidP="001B058C">
            <w:pPr>
              <w:contextualSpacing/>
              <w:rPr>
                <w:rFonts w:ascii="Arial" w:hAnsi="Arial" w:cs="Arial"/>
                <w:sz w:val="22"/>
                <w:szCs w:val="22"/>
                <w:lang w:val="en-US"/>
              </w:rPr>
            </w:pPr>
          </w:p>
        </w:tc>
      </w:tr>
      <w:tr w:rsidR="000A61C9" w:rsidRPr="00A86059" w:rsidTr="0092158A">
        <w:tc>
          <w:tcPr>
            <w:tcW w:w="6048" w:type="dxa"/>
          </w:tcPr>
          <w:p w:rsidR="000A61C9" w:rsidRDefault="000A61C9" w:rsidP="001B058C">
            <w:pPr>
              <w:autoSpaceDE w:val="0"/>
              <w:autoSpaceDN w:val="0"/>
              <w:adjustRightInd w:val="0"/>
              <w:contextualSpacing/>
              <w:rPr>
                <w:ins w:id="470" w:author="Terada Saori" w:date="2013-03-21T12:22:00Z"/>
                <w:rFonts w:ascii="Arial" w:hAnsi="Arial" w:cs="Arial"/>
                <w:b/>
                <w:sz w:val="22"/>
                <w:szCs w:val="22"/>
                <w:lang w:val="en-US"/>
              </w:rPr>
            </w:pPr>
            <w:r>
              <w:rPr>
                <w:rFonts w:ascii="Arial" w:hAnsi="Arial" w:cs="Arial"/>
                <w:b/>
                <w:sz w:val="22"/>
                <w:szCs w:val="22"/>
                <w:lang w:val="en-US"/>
              </w:rPr>
              <w:lastRenderedPageBreak/>
              <w:t xml:space="preserve">18. </w:t>
            </w:r>
            <w:r w:rsidRPr="000A61C9">
              <w:rPr>
                <w:rFonts w:ascii="Arial" w:hAnsi="Arial" w:cs="Arial"/>
                <w:b/>
                <w:sz w:val="22"/>
                <w:szCs w:val="22"/>
                <w:lang w:val="en-US"/>
              </w:rPr>
              <w:t>POST-2015 UN DEVELOPMENT FRAMEWORK</w:t>
            </w:r>
          </w:p>
          <w:p w:rsidR="00A27C6F" w:rsidRPr="00A27C6F" w:rsidRDefault="00A27C6F" w:rsidP="00A27C6F">
            <w:pPr>
              <w:autoSpaceDE w:val="0"/>
              <w:autoSpaceDN w:val="0"/>
              <w:adjustRightInd w:val="0"/>
              <w:contextualSpacing/>
              <w:rPr>
                <w:rFonts w:ascii="Arial" w:hAnsi="Arial" w:cs="Arial"/>
                <w:sz w:val="22"/>
                <w:szCs w:val="22"/>
                <w:lang w:val="en-US"/>
                <w:rPrChange w:id="471" w:author="Terada Saori" w:date="2013-03-21T12:23:00Z">
                  <w:rPr>
                    <w:lang w:val="en-US"/>
                  </w:rPr>
                </w:rPrChange>
              </w:rPr>
            </w:pPr>
            <w:ins w:id="472" w:author="Terada Saori" w:date="2013-03-21T12:22:00Z">
              <w:r w:rsidRPr="00A27C6F">
                <w:rPr>
                  <w:rFonts w:ascii="Arial" w:hAnsi="Arial" w:cs="Arial"/>
                  <w:sz w:val="22"/>
                  <w:szCs w:val="22"/>
                  <w:lang w:val="en-US"/>
                  <w:rPrChange w:id="473" w:author="Terada Saori" w:date="2013-03-21T12:23:00Z">
                    <w:rPr>
                      <w:rFonts w:ascii="Arial" w:hAnsi="Arial" w:cs="Arial"/>
                      <w:b/>
                      <w:sz w:val="22"/>
                      <w:szCs w:val="22"/>
                      <w:lang w:val="en-US"/>
                    </w:rPr>
                  </w:rPrChange>
                </w:rPr>
                <w:t>[The paragraph as it stands is not relevant to gender equality. Need to mention that options include:</w:t>
              </w:r>
              <w:r w:rsidRPr="00A27C6F">
                <w:rPr>
                  <w:rFonts w:ascii="Arial" w:hAnsi="Arial" w:cs="Arial"/>
                  <w:sz w:val="22"/>
                  <w:szCs w:val="22"/>
                  <w:lang w:val="en-US"/>
                  <w:rPrChange w:id="474" w:author="Terada Saori" w:date="2013-03-21T12:23:00Z">
                    <w:rPr>
                      <w:rFonts w:ascii="Arial" w:hAnsi="Arial" w:cs="Arial"/>
                      <w:b/>
                      <w:sz w:val="22"/>
                      <w:szCs w:val="22"/>
                      <w:lang w:val="en-US"/>
                    </w:rPr>
                  </w:rPrChange>
                </w:rPr>
                <w:br/>
                <w:t>- having a goal on gender equality</w:t>
              </w:r>
              <w:r w:rsidRPr="00A27C6F">
                <w:rPr>
                  <w:rFonts w:ascii="Arial" w:hAnsi="Arial" w:cs="Arial"/>
                  <w:sz w:val="22"/>
                  <w:szCs w:val="22"/>
                  <w:lang w:val="en-US"/>
                  <w:rPrChange w:id="475" w:author="Terada Saori" w:date="2013-03-21T12:23:00Z">
                    <w:rPr>
                      <w:rFonts w:ascii="Arial" w:hAnsi="Arial" w:cs="Arial"/>
                      <w:b/>
                      <w:sz w:val="22"/>
                      <w:szCs w:val="22"/>
                      <w:lang w:val="en-US"/>
                    </w:rPr>
                  </w:rPrChange>
                </w:rPr>
                <w:br/>
                <w:t>- mainstreaming gender throughout the goals]</w:t>
              </w:r>
            </w:ins>
          </w:p>
          <w:p w:rsidR="000A61C9" w:rsidRDefault="000A61C9" w:rsidP="001B058C">
            <w:pPr>
              <w:autoSpaceDE w:val="0"/>
              <w:autoSpaceDN w:val="0"/>
              <w:adjustRightInd w:val="0"/>
              <w:contextualSpacing/>
              <w:rPr>
                <w:rFonts w:ascii="Arial" w:hAnsi="Arial" w:cs="Arial"/>
                <w:b/>
                <w:sz w:val="22"/>
                <w:szCs w:val="22"/>
                <w:lang w:val="en-US"/>
              </w:rPr>
            </w:pPr>
          </w:p>
          <w:p w:rsidR="008D6145" w:rsidRPr="00293925" w:rsidRDefault="008D6145" w:rsidP="000A61C9">
            <w:pPr>
              <w:autoSpaceDE w:val="0"/>
              <w:autoSpaceDN w:val="0"/>
              <w:adjustRightInd w:val="0"/>
              <w:contextualSpacing/>
              <w:rPr>
                <w:lang w:val="en-US"/>
              </w:rPr>
            </w:pPr>
            <w:r w:rsidRPr="00293925">
              <w:rPr>
                <w:lang w:val="en-US"/>
              </w:rPr>
              <w:t xml:space="preserve">With the 2015 deadline for reaching the MDGs </w:t>
            </w:r>
            <w:r w:rsidRPr="00293925">
              <w:rPr>
                <w:lang w:val="en-US"/>
              </w:rPr>
              <w:lastRenderedPageBreak/>
              <w:t>approaching, UN Member States have reiterated their commitment to the Goals but the process is already underway to revise them</w:t>
            </w:r>
            <w:r>
              <w:rPr>
                <w:lang w:val="en-US"/>
              </w:rPr>
              <w:t xml:space="preserve">. </w:t>
            </w:r>
            <w:r w:rsidR="00530947">
              <w:rPr>
                <w:lang w:val="en-US"/>
              </w:rPr>
              <w:t xml:space="preserve"> </w:t>
            </w:r>
          </w:p>
          <w:p w:rsidR="008D6145" w:rsidRPr="00293925" w:rsidRDefault="008D6145" w:rsidP="000A61C9">
            <w:pPr>
              <w:autoSpaceDE w:val="0"/>
              <w:autoSpaceDN w:val="0"/>
              <w:adjustRightInd w:val="0"/>
              <w:contextualSpacing/>
              <w:rPr>
                <w:lang w:val="en-US"/>
              </w:rPr>
            </w:pPr>
          </w:p>
          <w:p w:rsidR="008D6145" w:rsidRDefault="008D6145" w:rsidP="000A61C9">
            <w:pPr>
              <w:autoSpaceDE w:val="0"/>
              <w:autoSpaceDN w:val="0"/>
              <w:adjustRightInd w:val="0"/>
              <w:contextualSpacing/>
              <w:rPr>
                <w:lang w:val="en-US"/>
              </w:rPr>
            </w:pPr>
            <w:r w:rsidRPr="00293925">
              <w:rPr>
                <w:lang w:val="en-US"/>
              </w:rPr>
              <w:t>At the 2010 High-level Plenary Meeting of the UN General Assembly to review progress towards the MDGs, governments called not only for accelerating progress towards achieving the MDGs, but also for thinking on ways to advance the UN Development Agenda beyond 2015.</w:t>
            </w:r>
          </w:p>
          <w:p w:rsidR="00F536D5" w:rsidRDefault="00F536D5" w:rsidP="000A61C9">
            <w:pPr>
              <w:autoSpaceDE w:val="0"/>
              <w:autoSpaceDN w:val="0"/>
              <w:adjustRightInd w:val="0"/>
              <w:contextualSpacing/>
              <w:rPr>
                <w:lang w:val="en-US"/>
              </w:rPr>
            </w:pPr>
          </w:p>
          <w:p w:rsidR="00F536D5" w:rsidRPr="008D6145" w:rsidRDefault="00F536D5" w:rsidP="00F536D5">
            <w:pPr>
              <w:spacing w:before="100" w:beforeAutospacing="1" w:after="100" w:afterAutospacing="1"/>
              <w:rPr>
                <w:rFonts w:ascii="Times New Roman" w:eastAsia="Times New Roman" w:hAnsi="Times New Roman" w:cs="Times New Roman"/>
                <w:lang w:val="en-US"/>
              </w:rPr>
            </w:pPr>
            <w:r w:rsidRPr="008D6145">
              <w:rPr>
                <w:rFonts w:ascii="Times New Roman" w:eastAsia="Times New Roman" w:hAnsi="Times New Roman" w:cs="Times New Roman"/>
                <w:lang w:val="en-US"/>
              </w:rPr>
              <w:t>There is wide consensus that the United Nations is the most inclusive and comprehensive platform for putting a global development agenda together and for bringing to the table the views of all governments and a range of other stakeholders, from civil society, the private sector, academia and research institutes to philanthropic foundations and international institutions.</w:t>
            </w:r>
          </w:p>
          <w:p w:rsidR="00F536D5" w:rsidRDefault="00F536D5" w:rsidP="00F536D5">
            <w:pPr>
              <w:autoSpaceDE w:val="0"/>
              <w:autoSpaceDN w:val="0"/>
              <w:adjustRightInd w:val="0"/>
              <w:contextualSpacing/>
              <w:rPr>
                <w:lang w:val="en-US"/>
              </w:rPr>
            </w:pPr>
            <w:r w:rsidRPr="008D6145">
              <w:rPr>
                <w:rFonts w:ascii="Times New Roman" w:eastAsia="Times New Roman" w:hAnsi="Times New Roman" w:cs="Times New Roman"/>
                <w:lang w:val="en-US"/>
              </w:rPr>
              <w:t>UN Secretary-General Ban Ki-moon established the UN System Task Team in September 2011 to coordinate system-wide preparations for a post-2015 UN development agenda. Co-chaired by the UN Department of Economic and Social Affairs (DESA) and the United Nations Development Programme (UNDP), the Task Team today brings together more than 60 UN agencies, Secretariat departments and other international organizations</w:t>
            </w:r>
          </w:p>
          <w:p w:rsidR="008D6145" w:rsidRDefault="008D6145" w:rsidP="000A61C9">
            <w:pPr>
              <w:autoSpaceDE w:val="0"/>
              <w:autoSpaceDN w:val="0"/>
              <w:adjustRightInd w:val="0"/>
              <w:contextualSpacing/>
              <w:rPr>
                <w:lang w:val="en-US"/>
              </w:rPr>
            </w:pPr>
          </w:p>
          <w:p w:rsidR="000A61C9" w:rsidRPr="00B42C3C" w:rsidRDefault="000A61C9" w:rsidP="008D6145">
            <w:pPr>
              <w:autoSpaceDE w:val="0"/>
              <w:autoSpaceDN w:val="0"/>
              <w:adjustRightInd w:val="0"/>
              <w:contextualSpacing/>
              <w:rPr>
                <w:rFonts w:ascii="Arial" w:hAnsi="Arial" w:cs="Arial"/>
                <w:sz w:val="22"/>
                <w:szCs w:val="22"/>
                <w:lang w:val="en-US"/>
              </w:rPr>
            </w:pPr>
          </w:p>
        </w:tc>
        <w:tc>
          <w:tcPr>
            <w:tcW w:w="7128" w:type="dxa"/>
          </w:tcPr>
          <w:p w:rsidR="008D6145" w:rsidRDefault="008D6145" w:rsidP="001B058C">
            <w:pPr>
              <w:autoSpaceDE w:val="0"/>
              <w:autoSpaceDN w:val="0"/>
              <w:adjustRightInd w:val="0"/>
              <w:ind w:left="360"/>
              <w:contextualSpacing/>
              <w:rPr>
                <w:rFonts w:ascii="Arial" w:hAnsi="Arial" w:cs="Arial"/>
                <w:b/>
                <w:sz w:val="22"/>
                <w:szCs w:val="22"/>
                <w:lang w:val="en-US"/>
              </w:rPr>
            </w:pPr>
          </w:p>
          <w:p w:rsidR="008D6145" w:rsidRPr="00293925" w:rsidRDefault="008D6145" w:rsidP="008D6145">
            <w:pPr>
              <w:spacing w:before="100" w:beforeAutospacing="1" w:after="100" w:afterAutospacing="1"/>
              <w:rPr>
                <w:rFonts w:ascii="Times New Roman" w:eastAsia="Times New Roman" w:hAnsi="Times New Roman" w:cs="Times New Roman"/>
                <w:lang w:val="en-US"/>
              </w:rPr>
            </w:pPr>
          </w:p>
          <w:p w:rsidR="008D6145" w:rsidRPr="00293925" w:rsidRDefault="008D6145" w:rsidP="001B058C">
            <w:pPr>
              <w:autoSpaceDE w:val="0"/>
              <w:autoSpaceDN w:val="0"/>
              <w:adjustRightInd w:val="0"/>
              <w:ind w:left="360"/>
              <w:contextualSpacing/>
              <w:rPr>
                <w:rFonts w:ascii="Arial" w:hAnsi="Arial" w:cs="Arial"/>
                <w:b/>
                <w:sz w:val="22"/>
                <w:szCs w:val="22"/>
                <w:lang w:val="en-US"/>
              </w:rPr>
            </w:pPr>
          </w:p>
          <w:p w:rsidR="008D6145" w:rsidRPr="00293925" w:rsidRDefault="008D6145" w:rsidP="001B058C">
            <w:pPr>
              <w:autoSpaceDE w:val="0"/>
              <w:autoSpaceDN w:val="0"/>
              <w:adjustRightInd w:val="0"/>
              <w:ind w:left="360"/>
              <w:contextualSpacing/>
              <w:rPr>
                <w:rFonts w:ascii="Arial" w:hAnsi="Arial" w:cs="Arial"/>
                <w:b/>
                <w:sz w:val="22"/>
                <w:szCs w:val="22"/>
                <w:lang w:val="en-US"/>
              </w:rPr>
            </w:pPr>
          </w:p>
          <w:p w:rsidR="000A61C9" w:rsidRPr="00EE5BDB" w:rsidRDefault="000A61C9" w:rsidP="001B058C">
            <w:pPr>
              <w:autoSpaceDE w:val="0"/>
              <w:autoSpaceDN w:val="0"/>
              <w:adjustRightInd w:val="0"/>
              <w:ind w:left="360"/>
              <w:contextualSpacing/>
              <w:rPr>
                <w:rFonts w:ascii="Arial" w:hAnsi="Arial" w:cs="Arial"/>
                <w:b/>
                <w:sz w:val="22"/>
                <w:szCs w:val="22"/>
                <w:lang w:val="en-US"/>
              </w:rPr>
            </w:pPr>
            <w:r>
              <w:rPr>
                <w:rFonts w:ascii="Arial" w:hAnsi="Arial" w:cs="Arial"/>
                <w:b/>
                <w:sz w:val="22"/>
                <w:szCs w:val="22"/>
                <w:lang w:val="en-US"/>
              </w:rPr>
              <w:t>For more information on the process of developing the post-</w:t>
            </w:r>
            <w:r>
              <w:rPr>
                <w:rFonts w:ascii="Arial" w:hAnsi="Arial" w:cs="Arial"/>
                <w:b/>
                <w:sz w:val="22"/>
                <w:szCs w:val="22"/>
                <w:lang w:val="en-US"/>
              </w:rPr>
              <w:lastRenderedPageBreak/>
              <w:t xml:space="preserve">2015 framework, see: </w:t>
            </w:r>
            <w:r w:rsidRPr="00B42C3C">
              <w:rPr>
                <w:rFonts w:ascii="Arial" w:hAnsi="Arial" w:cs="Arial"/>
                <w:sz w:val="22"/>
                <w:szCs w:val="22"/>
                <w:lang w:val="en-US"/>
              </w:rPr>
              <w:t>http://www.un.org/en/development/desa/policy/untaskteam_undf/index.shtml</w:t>
            </w:r>
          </w:p>
        </w:tc>
      </w:tr>
      <w:tr w:rsidR="000A6277" w:rsidRPr="00A86059" w:rsidTr="0092158A">
        <w:tc>
          <w:tcPr>
            <w:tcW w:w="6048" w:type="dxa"/>
          </w:tcPr>
          <w:p w:rsidR="000A6277" w:rsidRDefault="000A6277" w:rsidP="001B058C">
            <w:pPr>
              <w:autoSpaceDE w:val="0"/>
              <w:autoSpaceDN w:val="0"/>
              <w:adjustRightInd w:val="0"/>
              <w:contextualSpacing/>
              <w:rPr>
                <w:rFonts w:ascii="Arial" w:hAnsi="Arial" w:cs="Arial"/>
                <w:b/>
                <w:sz w:val="22"/>
                <w:szCs w:val="22"/>
                <w:lang w:val="en-US"/>
              </w:rPr>
            </w:pPr>
          </w:p>
          <w:p w:rsidR="000A6277" w:rsidRPr="00AF518F" w:rsidRDefault="000A6277" w:rsidP="001B058C">
            <w:pPr>
              <w:autoSpaceDE w:val="0"/>
              <w:autoSpaceDN w:val="0"/>
              <w:adjustRightInd w:val="0"/>
              <w:contextualSpacing/>
              <w:rPr>
                <w:rFonts w:ascii="Arial" w:hAnsi="Arial" w:cs="Arial"/>
                <w:b/>
                <w:sz w:val="22"/>
                <w:szCs w:val="22"/>
                <w:lang w:val="en-US"/>
              </w:rPr>
            </w:pPr>
            <w:r>
              <w:rPr>
                <w:rFonts w:ascii="Arial" w:hAnsi="Arial" w:cs="Arial"/>
                <w:b/>
                <w:sz w:val="22"/>
                <w:szCs w:val="22"/>
                <w:lang w:val="en-US"/>
              </w:rPr>
              <w:lastRenderedPageBreak/>
              <w:t>1</w:t>
            </w:r>
            <w:r w:rsidR="000A61C9">
              <w:rPr>
                <w:rFonts w:ascii="Arial" w:hAnsi="Arial" w:cs="Arial"/>
                <w:b/>
                <w:sz w:val="22"/>
                <w:szCs w:val="22"/>
                <w:lang w:val="en-US"/>
              </w:rPr>
              <w:t>9</w:t>
            </w:r>
            <w:r>
              <w:rPr>
                <w:rFonts w:ascii="Arial" w:hAnsi="Arial" w:cs="Arial"/>
                <w:b/>
                <w:sz w:val="22"/>
                <w:szCs w:val="22"/>
                <w:lang w:val="en-US"/>
              </w:rPr>
              <w:t xml:space="preserve">. </w:t>
            </w:r>
            <w:r w:rsidRPr="00AF518F">
              <w:rPr>
                <w:rFonts w:ascii="Arial" w:hAnsi="Arial" w:cs="Arial"/>
                <w:b/>
                <w:sz w:val="22"/>
                <w:szCs w:val="22"/>
                <w:lang w:val="en-US"/>
              </w:rPr>
              <w:t>THE CREATION OF UN WOMEN</w:t>
            </w:r>
          </w:p>
          <w:p w:rsidR="000A6277" w:rsidRPr="00AF518F" w:rsidRDefault="000A6277" w:rsidP="001B058C">
            <w:pPr>
              <w:widowControl w:val="0"/>
              <w:autoSpaceDE w:val="0"/>
              <w:autoSpaceDN w:val="0"/>
              <w:adjustRightInd w:val="0"/>
              <w:contextualSpacing/>
              <w:rPr>
                <w:rFonts w:ascii="Arial" w:hAnsi="Arial" w:cs="Arial"/>
                <w:b/>
                <w:sz w:val="22"/>
                <w:szCs w:val="22"/>
                <w:lang w:val="en-US"/>
              </w:rPr>
            </w:pPr>
          </w:p>
          <w:p w:rsidR="008E26B1" w:rsidRPr="008E26B1" w:rsidRDefault="008E26B1" w:rsidP="008E26B1">
            <w:pPr>
              <w:rPr>
                <w:rFonts w:ascii="Times New Roman" w:eastAsia="Times New Roman" w:hAnsi="Times New Roman" w:cs="Times New Roman"/>
                <w:lang w:val="en-US"/>
              </w:rPr>
            </w:pPr>
            <w:r w:rsidRPr="008E26B1">
              <w:rPr>
                <w:rFonts w:ascii="Times New Roman" w:eastAsia="Times New Roman" w:hAnsi="Times New Roman" w:cs="Times New Roman"/>
                <w:lang w:val="en-US"/>
              </w:rPr>
              <w:t xml:space="preserve">In July 2010, the United Nations General Assembly created </w:t>
            </w:r>
            <w:hyperlink r:id="rId27" w:history="1">
              <w:r w:rsidRPr="008E26B1">
                <w:rPr>
                  <w:rFonts w:ascii="Times New Roman" w:eastAsia="Times New Roman" w:hAnsi="Times New Roman" w:cs="Times New Roman"/>
                  <w:color w:val="0000FF"/>
                  <w:u w:val="single"/>
                  <w:lang w:val="en-US"/>
                </w:rPr>
                <w:t>UN Women</w:t>
              </w:r>
            </w:hyperlink>
            <w:r w:rsidRPr="008E26B1">
              <w:rPr>
                <w:rFonts w:ascii="Times New Roman" w:eastAsia="Times New Roman" w:hAnsi="Times New Roman" w:cs="Times New Roman"/>
                <w:lang w:val="en-US"/>
              </w:rPr>
              <w:t>, the United Nations Entity for Gender Equality and the Empowerment of Women.</w:t>
            </w:r>
          </w:p>
          <w:p w:rsidR="008E26B1" w:rsidRPr="008E26B1" w:rsidRDefault="008E26B1" w:rsidP="008E26B1">
            <w:pPr>
              <w:spacing w:before="100" w:beforeAutospacing="1" w:after="100" w:afterAutospacing="1"/>
              <w:rPr>
                <w:rFonts w:ascii="Times New Roman" w:eastAsia="Times New Roman" w:hAnsi="Times New Roman" w:cs="Times New Roman"/>
                <w:lang w:val="en-US"/>
              </w:rPr>
            </w:pPr>
            <w:r w:rsidRPr="008E26B1">
              <w:rPr>
                <w:rFonts w:ascii="Times New Roman" w:eastAsia="Times New Roman" w:hAnsi="Times New Roman" w:cs="Times New Roman"/>
                <w:lang w:val="en-US"/>
              </w:rPr>
              <w:t>In doing so, UN Member States took an historic step in accelerating the Organization’s goals on gender equality and the empowerment of women.</w:t>
            </w:r>
          </w:p>
          <w:p w:rsidR="008E26B1" w:rsidRPr="008E26B1" w:rsidRDefault="008E26B1" w:rsidP="008E26B1">
            <w:pPr>
              <w:spacing w:before="100" w:beforeAutospacing="1" w:after="100" w:afterAutospacing="1"/>
              <w:rPr>
                <w:rFonts w:ascii="Times New Roman" w:eastAsia="Times New Roman" w:hAnsi="Times New Roman" w:cs="Times New Roman"/>
                <w:lang w:val="en-US"/>
              </w:rPr>
            </w:pPr>
            <w:r w:rsidRPr="008E26B1">
              <w:rPr>
                <w:rFonts w:ascii="Times New Roman" w:eastAsia="Times New Roman" w:hAnsi="Times New Roman" w:cs="Times New Roman"/>
                <w:lang w:val="en-US"/>
              </w:rPr>
              <w:t>The creation of UN Women came about as part of the UN reform agenda, bringing together resources and mandates for greater impact. It merges and builds on the important work of four previously distinct parts of the UN system, which focused exclusively on gender equality and women’s empowerment:</w:t>
            </w:r>
          </w:p>
          <w:p w:rsidR="008E26B1" w:rsidRPr="008E26B1" w:rsidRDefault="008E26B1" w:rsidP="008E26B1">
            <w:pPr>
              <w:numPr>
                <w:ilvl w:val="0"/>
                <w:numId w:val="56"/>
              </w:numPr>
              <w:spacing w:before="100" w:beforeAutospacing="1" w:after="100" w:afterAutospacing="1"/>
              <w:rPr>
                <w:rFonts w:ascii="Times New Roman" w:eastAsia="Times New Roman" w:hAnsi="Times New Roman" w:cs="Times New Roman"/>
                <w:lang w:val="en-US"/>
              </w:rPr>
            </w:pPr>
            <w:r w:rsidRPr="008E26B1">
              <w:rPr>
                <w:rFonts w:ascii="Times New Roman" w:eastAsia="Times New Roman" w:hAnsi="Times New Roman" w:cs="Times New Roman"/>
                <w:lang w:val="en-US"/>
              </w:rPr>
              <w:t>Division for the Advancement of Women (DAW)</w:t>
            </w:r>
          </w:p>
          <w:p w:rsidR="008E26B1" w:rsidRPr="008E26B1" w:rsidRDefault="008E26B1" w:rsidP="008E26B1">
            <w:pPr>
              <w:numPr>
                <w:ilvl w:val="0"/>
                <w:numId w:val="56"/>
              </w:numPr>
              <w:spacing w:before="100" w:beforeAutospacing="1" w:after="100" w:afterAutospacing="1"/>
              <w:rPr>
                <w:rFonts w:ascii="Times New Roman" w:eastAsia="Times New Roman" w:hAnsi="Times New Roman" w:cs="Times New Roman"/>
                <w:lang w:val="en-US"/>
              </w:rPr>
            </w:pPr>
            <w:r w:rsidRPr="008E26B1">
              <w:rPr>
                <w:rFonts w:ascii="Times New Roman" w:eastAsia="Times New Roman" w:hAnsi="Times New Roman" w:cs="Times New Roman"/>
                <w:lang w:val="en-US"/>
              </w:rPr>
              <w:t>International Research and Training Institute for the Advancement of Women (INSTRAW)</w:t>
            </w:r>
          </w:p>
          <w:p w:rsidR="008E26B1" w:rsidRPr="008E26B1" w:rsidRDefault="008E26B1" w:rsidP="008E26B1">
            <w:pPr>
              <w:numPr>
                <w:ilvl w:val="0"/>
                <w:numId w:val="56"/>
              </w:numPr>
              <w:spacing w:before="100" w:beforeAutospacing="1" w:after="100" w:afterAutospacing="1"/>
              <w:rPr>
                <w:rFonts w:ascii="Times New Roman" w:eastAsia="Times New Roman" w:hAnsi="Times New Roman" w:cs="Times New Roman"/>
                <w:lang w:val="en-US"/>
              </w:rPr>
            </w:pPr>
            <w:r w:rsidRPr="008E26B1">
              <w:rPr>
                <w:rFonts w:ascii="Times New Roman" w:eastAsia="Times New Roman" w:hAnsi="Times New Roman" w:cs="Times New Roman"/>
                <w:lang w:val="en-US"/>
              </w:rPr>
              <w:t>Office of the Special Adviser on Gender Issues and Advancement of Women (OSAGI)</w:t>
            </w:r>
          </w:p>
          <w:p w:rsidR="008E26B1" w:rsidRPr="008E26B1" w:rsidRDefault="008E26B1" w:rsidP="008E26B1">
            <w:pPr>
              <w:numPr>
                <w:ilvl w:val="0"/>
                <w:numId w:val="56"/>
              </w:numPr>
              <w:spacing w:before="100" w:beforeAutospacing="1" w:after="100" w:afterAutospacing="1"/>
              <w:rPr>
                <w:rFonts w:ascii="Times New Roman" w:eastAsia="Times New Roman" w:hAnsi="Times New Roman" w:cs="Times New Roman"/>
                <w:lang w:val="en-US"/>
              </w:rPr>
            </w:pPr>
            <w:r w:rsidRPr="008E26B1">
              <w:rPr>
                <w:rFonts w:ascii="Times New Roman" w:eastAsia="Times New Roman" w:hAnsi="Times New Roman" w:cs="Times New Roman"/>
                <w:lang w:val="en-US"/>
              </w:rPr>
              <w:t>United Nations Development Fund for Women (UNIFEM)</w:t>
            </w:r>
          </w:p>
          <w:p w:rsidR="00133FC8" w:rsidRDefault="00133FC8" w:rsidP="001B058C">
            <w:pPr>
              <w:widowControl w:val="0"/>
              <w:autoSpaceDE w:val="0"/>
              <w:autoSpaceDN w:val="0"/>
              <w:adjustRightInd w:val="0"/>
              <w:contextualSpacing/>
              <w:rPr>
                <w:rFonts w:ascii="Arial" w:hAnsi="Arial" w:cs="Arial"/>
                <w:sz w:val="22"/>
                <w:szCs w:val="22"/>
                <w:lang w:val="en-US"/>
              </w:rPr>
            </w:pPr>
          </w:p>
          <w:p w:rsidR="000A6277" w:rsidRPr="00AF518F" w:rsidRDefault="000A6277" w:rsidP="0060587F">
            <w:pPr>
              <w:autoSpaceDE w:val="0"/>
              <w:autoSpaceDN w:val="0"/>
              <w:adjustRightInd w:val="0"/>
              <w:contextualSpacing/>
              <w:rPr>
                <w:rFonts w:ascii="Arial" w:hAnsi="Arial" w:cs="Arial"/>
                <w:b/>
                <w:sz w:val="22"/>
                <w:szCs w:val="22"/>
                <w:lang w:val="en-US"/>
              </w:rPr>
            </w:pPr>
          </w:p>
        </w:tc>
        <w:tc>
          <w:tcPr>
            <w:tcW w:w="7128" w:type="dxa"/>
          </w:tcPr>
          <w:p w:rsidR="000A6277" w:rsidRPr="00AF518F" w:rsidRDefault="000A6277" w:rsidP="001B058C">
            <w:pPr>
              <w:autoSpaceDE w:val="0"/>
              <w:autoSpaceDN w:val="0"/>
              <w:adjustRightInd w:val="0"/>
              <w:ind w:left="360"/>
              <w:contextualSpacing/>
              <w:rPr>
                <w:rFonts w:ascii="Arial" w:hAnsi="Arial" w:cs="Arial"/>
                <w:b/>
                <w:sz w:val="22"/>
                <w:szCs w:val="22"/>
                <w:lang w:val="en-US"/>
              </w:rPr>
            </w:pPr>
          </w:p>
          <w:p w:rsidR="000A6277" w:rsidRDefault="000A6277" w:rsidP="001B058C">
            <w:pPr>
              <w:widowControl w:val="0"/>
              <w:autoSpaceDE w:val="0"/>
              <w:autoSpaceDN w:val="0"/>
              <w:adjustRightInd w:val="0"/>
              <w:contextualSpacing/>
              <w:rPr>
                <w:rFonts w:ascii="Arial" w:hAnsi="Arial" w:cs="Arial"/>
                <w:b/>
                <w:sz w:val="22"/>
                <w:szCs w:val="22"/>
                <w:lang w:val="en-US"/>
              </w:rPr>
            </w:pPr>
            <w:r w:rsidRPr="00AF518F">
              <w:rPr>
                <w:rFonts w:ascii="Arial" w:hAnsi="Arial" w:cs="Arial"/>
                <w:b/>
                <w:sz w:val="22"/>
                <w:szCs w:val="22"/>
                <w:lang w:val="en-US"/>
              </w:rPr>
              <w:lastRenderedPageBreak/>
              <w:t xml:space="preserve">The main </w:t>
            </w:r>
            <w:r w:rsidR="008E26B1">
              <w:rPr>
                <w:rFonts w:ascii="Arial" w:hAnsi="Arial" w:cs="Arial"/>
                <w:b/>
                <w:sz w:val="22"/>
                <w:szCs w:val="22"/>
                <w:lang w:val="en-US"/>
              </w:rPr>
              <w:t>roles</w:t>
            </w:r>
            <w:r w:rsidR="008E26B1" w:rsidRPr="00AF518F">
              <w:rPr>
                <w:rFonts w:ascii="Arial" w:hAnsi="Arial" w:cs="Arial"/>
                <w:b/>
                <w:sz w:val="22"/>
                <w:szCs w:val="22"/>
                <w:lang w:val="en-US"/>
              </w:rPr>
              <w:t xml:space="preserve"> </w:t>
            </w:r>
            <w:r w:rsidRPr="00AF518F">
              <w:rPr>
                <w:rFonts w:ascii="Arial" w:hAnsi="Arial" w:cs="Arial"/>
                <w:b/>
                <w:sz w:val="22"/>
                <w:szCs w:val="22"/>
                <w:lang w:val="en-US"/>
              </w:rPr>
              <w:t>of UN Women are:</w:t>
            </w:r>
          </w:p>
          <w:p w:rsidR="000A6277" w:rsidRPr="00AF518F" w:rsidRDefault="000A6277" w:rsidP="001B058C">
            <w:pPr>
              <w:widowControl w:val="0"/>
              <w:autoSpaceDE w:val="0"/>
              <w:autoSpaceDN w:val="0"/>
              <w:adjustRightInd w:val="0"/>
              <w:contextualSpacing/>
              <w:rPr>
                <w:rFonts w:ascii="Arial" w:hAnsi="Arial" w:cs="Arial"/>
                <w:b/>
                <w:sz w:val="22"/>
                <w:szCs w:val="22"/>
                <w:lang w:val="en-US"/>
              </w:rPr>
            </w:pPr>
          </w:p>
          <w:p w:rsidR="000A6277" w:rsidRPr="00AF518F" w:rsidRDefault="000A6277" w:rsidP="001B058C">
            <w:pPr>
              <w:widowControl w:val="0"/>
              <w:numPr>
                <w:ilvl w:val="0"/>
                <w:numId w:val="44"/>
              </w:numPr>
              <w:tabs>
                <w:tab w:val="left" w:pos="220"/>
                <w:tab w:val="left" w:pos="720"/>
              </w:tabs>
              <w:autoSpaceDE w:val="0"/>
              <w:autoSpaceDN w:val="0"/>
              <w:adjustRightInd w:val="0"/>
              <w:contextualSpacing/>
              <w:rPr>
                <w:rFonts w:ascii="Arial" w:hAnsi="Arial" w:cs="Arial"/>
                <w:sz w:val="22"/>
                <w:szCs w:val="22"/>
                <w:lang w:val="en-US"/>
              </w:rPr>
            </w:pPr>
            <w:r w:rsidRPr="00AF518F">
              <w:rPr>
                <w:rFonts w:ascii="Arial" w:hAnsi="Arial" w:cs="Arial"/>
                <w:sz w:val="22"/>
                <w:szCs w:val="22"/>
                <w:lang w:val="en-US"/>
              </w:rPr>
              <w:t>To support inter-governmental bodies, such as the Commission on the Status of Women, in their formulation of policies, global standards and norms.</w:t>
            </w:r>
          </w:p>
          <w:p w:rsidR="000A6277" w:rsidRPr="00AF518F" w:rsidRDefault="000A6277" w:rsidP="001B058C">
            <w:pPr>
              <w:widowControl w:val="0"/>
              <w:numPr>
                <w:ilvl w:val="0"/>
                <w:numId w:val="44"/>
              </w:numPr>
              <w:tabs>
                <w:tab w:val="left" w:pos="220"/>
                <w:tab w:val="left" w:pos="720"/>
              </w:tabs>
              <w:autoSpaceDE w:val="0"/>
              <w:autoSpaceDN w:val="0"/>
              <w:adjustRightInd w:val="0"/>
              <w:contextualSpacing/>
              <w:rPr>
                <w:rFonts w:ascii="Arial" w:hAnsi="Arial" w:cs="Arial"/>
                <w:sz w:val="22"/>
                <w:szCs w:val="22"/>
                <w:lang w:val="en-US"/>
              </w:rPr>
            </w:pPr>
            <w:r w:rsidRPr="00AF518F">
              <w:rPr>
                <w:rFonts w:ascii="Arial" w:hAnsi="Arial" w:cs="Arial"/>
                <w:sz w:val="22"/>
                <w:szCs w:val="22"/>
                <w:lang w:val="en-US"/>
              </w:rPr>
              <w:t>To help Member States to implement these standards, standing ready to provide suitable technical and financial support to those countries that request it, and to forge effective partnerships with civil society.</w:t>
            </w:r>
          </w:p>
          <w:p w:rsidR="000A6277" w:rsidRPr="00AF518F" w:rsidRDefault="000A6277" w:rsidP="001B058C">
            <w:pPr>
              <w:pStyle w:val="ListParagraph"/>
              <w:numPr>
                <w:ilvl w:val="0"/>
                <w:numId w:val="44"/>
              </w:numPr>
              <w:autoSpaceDE w:val="0"/>
              <w:autoSpaceDN w:val="0"/>
              <w:adjustRightInd w:val="0"/>
              <w:rPr>
                <w:rFonts w:ascii="Arial" w:hAnsi="Arial" w:cs="Arial"/>
                <w:b/>
                <w:sz w:val="22"/>
                <w:szCs w:val="22"/>
                <w:lang w:val="en-US"/>
              </w:rPr>
            </w:pPr>
            <w:r w:rsidRPr="00AF518F">
              <w:rPr>
                <w:rFonts w:ascii="Arial" w:hAnsi="Arial" w:cs="Arial"/>
                <w:sz w:val="22"/>
                <w:szCs w:val="22"/>
                <w:lang w:val="en-US"/>
              </w:rPr>
              <w:t>To hold the UN system accountable for its own commitments on gender equality, including regular monitoring of system-wide progress.</w:t>
            </w:r>
          </w:p>
          <w:p w:rsidR="000A6277" w:rsidRPr="00AF518F" w:rsidRDefault="000A6277" w:rsidP="006C27FD">
            <w:pPr>
              <w:autoSpaceDE w:val="0"/>
              <w:autoSpaceDN w:val="0"/>
              <w:adjustRightInd w:val="0"/>
              <w:ind w:left="720"/>
              <w:rPr>
                <w:rFonts w:ascii="Arial" w:hAnsi="Arial" w:cs="Arial"/>
                <w:b/>
                <w:sz w:val="22"/>
                <w:szCs w:val="22"/>
                <w:lang w:val="en-US"/>
              </w:rPr>
            </w:pPr>
          </w:p>
          <w:p w:rsidR="000A6277" w:rsidRPr="00AF518F" w:rsidRDefault="000A6277" w:rsidP="006C27FD">
            <w:pPr>
              <w:autoSpaceDE w:val="0"/>
              <w:autoSpaceDN w:val="0"/>
              <w:adjustRightInd w:val="0"/>
              <w:rPr>
                <w:rFonts w:ascii="Arial" w:hAnsi="Arial" w:cs="Arial"/>
                <w:b/>
                <w:sz w:val="22"/>
                <w:szCs w:val="22"/>
                <w:lang w:val="en-US"/>
              </w:rPr>
            </w:pPr>
          </w:p>
          <w:p w:rsidR="000A6277" w:rsidRPr="00AF518F" w:rsidRDefault="000A6277" w:rsidP="001B058C">
            <w:pPr>
              <w:autoSpaceDE w:val="0"/>
              <w:autoSpaceDN w:val="0"/>
              <w:adjustRightInd w:val="0"/>
              <w:ind w:left="360"/>
              <w:contextualSpacing/>
              <w:rPr>
                <w:rFonts w:ascii="Arial" w:hAnsi="Arial" w:cs="Arial"/>
                <w:b/>
                <w:sz w:val="22"/>
                <w:szCs w:val="22"/>
                <w:lang w:val="en-US"/>
              </w:rPr>
            </w:pPr>
          </w:p>
          <w:p w:rsidR="000A6277" w:rsidRPr="00AF518F" w:rsidRDefault="000A6277" w:rsidP="00925AB2">
            <w:pPr>
              <w:autoSpaceDE w:val="0"/>
              <w:autoSpaceDN w:val="0"/>
              <w:adjustRightInd w:val="0"/>
              <w:ind w:left="360"/>
              <w:contextualSpacing/>
              <w:rPr>
                <w:rFonts w:ascii="Arial" w:hAnsi="Arial" w:cs="Arial"/>
                <w:sz w:val="22"/>
                <w:szCs w:val="22"/>
                <w:lang w:val="en-US"/>
              </w:rPr>
            </w:pPr>
            <w:r w:rsidRPr="00AF518F">
              <w:rPr>
                <w:rFonts w:ascii="Arial" w:hAnsi="Arial" w:cs="Arial"/>
                <w:sz w:val="22"/>
                <w:szCs w:val="22"/>
                <w:lang w:val="en-US"/>
              </w:rPr>
              <w:t xml:space="preserve"> </w:t>
            </w:r>
          </w:p>
        </w:tc>
      </w:tr>
      <w:tr w:rsidR="000A6277" w:rsidRPr="00AF518F" w:rsidTr="0092158A">
        <w:tc>
          <w:tcPr>
            <w:tcW w:w="6048" w:type="dxa"/>
          </w:tcPr>
          <w:p w:rsidR="000A6277" w:rsidRPr="00AF518F" w:rsidRDefault="00133FC8" w:rsidP="001B058C">
            <w:pPr>
              <w:contextualSpacing/>
              <w:rPr>
                <w:rFonts w:ascii="Arial" w:hAnsi="Arial" w:cs="Arial"/>
                <w:b/>
                <w:sz w:val="22"/>
                <w:szCs w:val="22"/>
                <w:lang w:val="en-US"/>
              </w:rPr>
            </w:pPr>
            <w:r>
              <w:rPr>
                <w:rFonts w:ascii="Arial" w:hAnsi="Arial" w:cs="Arial"/>
                <w:b/>
                <w:sz w:val="22"/>
                <w:szCs w:val="22"/>
                <w:lang w:val="en-US"/>
              </w:rPr>
              <w:lastRenderedPageBreak/>
              <w:t xml:space="preserve">19. Final </w:t>
            </w:r>
            <w:r w:rsidR="000A6277" w:rsidRPr="00AF518F">
              <w:rPr>
                <w:rFonts w:ascii="Arial" w:hAnsi="Arial" w:cs="Arial"/>
                <w:b/>
                <w:sz w:val="22"/>
                <w:szCs w:val="22"/>
                <w:lang w:val="en-US"/>
              </w:rPr>
              <w:t>Quiz</w:t>
            </w:r>
          </w:p>
        </w:tc>
        <w:tc>
          <w:tcPr>
            <w:tcW w:w="7128" w:type="dxa"/>
          </w:tcPr>
          <w:p w:rsidR="000A6277" w:rsidRPr="00AF518F" w:rsidRDefault="000A6277" w:rsidP="001B058C">
            <w:pPr>
              <w:contextualSpacing/>
              <w:rPr>
                <w:rFonts w:ascii="Arial" w:hAnsi="Arial" w:cs="Arial"/>
                <w:sz w:val="22"/>
                <w:szCs w:val="22"/>
                <w:lang w:val="en-US"/>
              </w:rPr>
            </w:pPr>
          </w:p>
        </w:tc>
      </w:tr>
      <w:tr w:rsidR="000A6277" w:rsidRPr="00AF518F" w:rsidTr="0092158A">
        <w:tc>
          <w:tcPr>
            <w:tcW w:w="6048" w:type="dxa"/>
          </w:tcPr>
          <w:p w:rsidR="000A6277" w:rsidRPr="00AF518F" w:rsidRDefault="00133FC8" w:rsidP="001B058C">
            <w:pPr>
              <w:contextualSpacing/>
              <w:rPr>
                <w:rFonts w:ascii="Arial" w:hAnsi="Arial" w:cs="Arial"/>
                <w:b/>
                <w:sz w:val="22"/>
                <w:szCs w:val="22"/>
                <w:lang w:val="en-US"/>
              </w:rPr>
            </w:pPr>
            <w:r>
              <w:rPr>
                <w:rFonts w:ascii="Arial" w:hAnsi="Arial" w:cs="Arial"/>
                <w:b/>
                <w:sz w:val="22"/>
                <w:szCs w:val="22"/>
                <w:lang w:val="en-US"/>
              </w:rPr>
              <w:t xml:space="preserve">20. </w:t>
            </w:r>
            <w:r w:rsidR="000A6277" w:rsidRPr="00AF518F">
              <w:rPr>
                <w:rFonts w:ascii="Arial" w:hAnsi="Arial" w:cs="Arial"/>
                <w:b/>
                <w:sz w:val="22"/>
                <w:szCs w:val="22"/>
                <w:lang w:val="en-US"/>
              </w:rPr>
              <w:t>Take away points</w:t>
            </w:r>
          </w:p>
          <w:p w:rsidR="000A6277" w:rsidRPr="00AF518F" w:rsidRDefault="000A6277" w:rsidP="001B058C">
            <w:pPr>
              <w:contextualSpacing/>
              <w:rPr>
                <w:rFonts w:ascii="Arial" w:hAnsi="Arial" w:cs="Arial"/>
                <w:b/>
                <w:sz w:val="22"/>
                <w:szCs w:val="22"/>
                <w:lang w:val="en-US"/>
              </w:rPr>
            </w:pPr>
          </w:p>
        </w:tc>
        <w:tc>
          <w:tcPr>
            <w:tcW w:w="7128" w:type="dxa"/>
          </w:tcPr>
          <w:p w:rsidR="000A6277" w:rsidRPr="00AF518F" w:rsidRDefault="000A6277" w:rsidP="001B058C">
            <w:pPr>
              <w:contextualSpacing/>
              <w:rPr>
                <w:rFonts w:ascii="Arial" w:hAnsi="Arial" w:cs="Arial"/>
                <w:sz w:val="22"/>
                <w:szCs w:val="22"/>
                <w:lang w:val="en-US"/>
              </w:rPr>
            </w:pPr>
          </w:p>
        </w:tc>
      </w:tr>
    </w:tbl>
    <w:p w:rsidR="000134FF" w:rsidRPr="00AF518F" w:rsidRDefault="000134FF" w:rsidP="001B058C">
      <w:pPr>
        <w:contextualSpacing/>
        <w:rPr>
          <w:rFonts w:ascii="Arial" w:hAnsi="Arial" w:cs="Arial"/>
          <w:sz w:val="22"/>
          <w:szCs w:val="22"/>
          <w:lang w:val="en-US"/>
        </w:rPr>
      </w:pPr>
    </w:p>
    <w:p w:rsidR="009325B5" w:rsidRPr="00AF518F" w:rsidRDefault="008008C3" w:rsidP="009325B5">
      <w:pPr>
        <w:pStyle w:val="Normal1"/>
        <w:rPr>
          <w:szCs w:val="22"/>
        </w:rPr>
      </w:pPr>
      <w:r w:rsidRPr="00AF518F">
        <w:rPr>
          <w:szCs w:val="22"/>
        </w:rPr>
        <w:lastRenderedPageBreak/>
        <w:t>RESOURCES</w:t>
      </w:r>
      <w:r w:rsidR="009325B5" w:rsidRPr="00AF518F">
        <w:rPr>
          <w:szCs w:val="22"/>
        </w:rPr>
        <w:t xml:space="preserve">. *** Following the format of the UNICEF course, everything in the right-hand column that appears in GREEN will be turned into a PDF and included both as a click-able button on the screen and as a PDF in the Resources tab. </w:t>
      </w:r>
    </w:p>
    <w:p w:rsidR="008008C3" w:rsidRPr="00AF518F" w:rsidRDefault="008008C3" w:rsidP="001B058C">
      <w:pPr>
        <w:contextualSpacing/>
        <w:rPr>
          <w:rFonts w:ascii="Arial" w:hAnsi="Arial" w:cs="Arial"/>
          <w:sz w:val="22"/>
          <w:szCs w:val="22"/>
          <w:lang w:val="en-US"/>
        </w:rPr>
      </w:pPr>
    </w:p>
    <w:p w:rsidR="008008C3" w:rsidRPr="00AF518F" w:rsidRDefault="008008C3" w:rsidP="001B058C">
      <w:pPr>
        <w:contextualSpacing/>
        <w:rPr>
          <w:rFonts w:ascii="Arial" w:hAnsi="Arial" w:cs="Arial"/>
          <w:sz w:val="22"/>
          <w:szCs w:val="22"/>
          <w:lang w:val="en-US"/>
        </w:rPr>
      </w:pPr>
    </w:p>
    <w:p w:rsidR="008008C3" w:rsidRPr="00AF518F" w:rsidRDefault="008008C3" w:rsidP="001B058C">
      <w:pPr>
        <w:contextualSpacing/>
        <w:rPr>
          <w:rFonts w:ascii="Arial" w:hAnsi="Arial" w:cs="Arial"/>
          <w:sz w:val="22"/>
          <w:szCs w:val="22"/>
          <w:lang w:val="en-US"/>
        </w:rPr>
      </w:pPr>
    </w:p>
    <w:sectPr w:rsidR="008008C3" w:rsidRPr="00AF518F" w:rsidSect="00C55ACC">
      <w:footerReference w:type="default" r:id="rId28"/>
      <w:pgSz w:w="1584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5640" w:rsidRDefault="006C5640" w:rsidP="002D7D27">
      <w:r>
        <w:separator/>
      </w:r>
    </w:p>
  </w:endnote>
  <w:endnote w:type="continuationSeparator" w:id="0">
    <w:p w:rsidR="006C5640" w:rsidRDefault="006C5640" w:rsidP="002D7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Courier New"/>
    <w:charset w:val="00"/>
    <w:family w:val="auto"/>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0749087"/>
      <w:docPartObj>
        <w:docPartGallery w:val="Page Numbers (Bottom of Page)"/>
        <w:docPartUnique/>
      </w:docPartObj>
    </w:sdtPr>
    <w:sdtEndPr/>
    <w:sdtContent>
      <w:p w:rsidR="006C5640" w:rsidRDefault="006C5640">
        <w:pPr>
          <w:pStyle w:val="Footer"/>
          <w:jc w:val="right"/>
        </w:pPr>
        <w:r>
          <w:t xml:space="preserve">Page | </w:t>
        </w:r>
        <w:r>
          <w:fldChar w:fldCharType="begin"/>
        </w:r>
        <w:r>
          <w:instrText xml:space="preserve"> PAGE   \* MERGEFORMAT </w:instrText>
        </w:r>
        <w:r>
          <w:fldChar w:fldCharType="separate"/>
        </w:r>
        <w:r w:rsidR="00814558">
          <w:rPr>
            <w:noProof/>
          </w:rPr>
          <w:t>21</w:t>
        </w:r>
        <w:r>
          <w:rPr>
            <w:noProof/>
          </w:rPr>
          <w:fldChar w:fldCharType="end"/>
        </w:r>
        <w:r>
          <w:t xml:space="preserve"> </w:t>
        </w:r>
      </w:p>
    </w:sdtContent>
  </w:sdt>
  <w:p w:rsidR="006C5640" w:rsidRDefault="006C56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5640" w:rsidRDefault="006C5640" w:rsidP="002D7D27">
      <w:r>
        <w:separator/>
      </w:r>
    </w:p>
  </w:footnote>
  <w:footnote w:type="continuationSeparator" w:id="0">
    <w:p w:rsidR="006C5640" w:rsidRDefault="006C5640" w:rsidP="002D7D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20357EF"/>
    <w:multiLevelType w:val="hybridMultilevel"/>
    <w:tmpl w:val="58008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60636DB"/>
    <w:multiLevelType w:val="hybridMultilevel"/>
    <w:tmpl w:val="BA7A4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AFC12DF"/>
    <w:multiLevelType w:val="hybridMultilevel"/>
    <w:tmpl w:val="58008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BD40447"/>
    <w:multiLevelType w:val="hybridMultilevel"/>
    <w:tmpl w:val="9412F8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F7F2F5E"/>
    <w:multiLevelType w:val="multilevel"/>
    <w:tmpl w:val="B5180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06F3705"/>
    <w:multiLevelType w:val="hybridMultilevel"/>
    <w:tmpl w:val="16B44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3512B80"/>
    <w:multiLevelType w:val="hybridMultilevel"/>
    <w:tmpl w:val="3638608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9161C29"/>
    <w:multiLevelType w:val="hybridMultilevel"/>
    <w:tmpl w:val="AC7EFD3C"/>
    <w:lvl w:ilvl="0" w:tplc="9C8C1414">
      <w:start w:val="1"/>
      <w:numFmt w:val="decimal"/>
      <w:lvlText w:val="%1."/>
      <w:lvlJc w:val="left"/>
      <w:pPr>
        <w:ind w:left="750" w:hanging="360"/>
      </w:pPr>
      <w:rPr>
        <w:rFonts w:hint="default"/>
        <w:b/>
      </w:rPr>
    </w:lvl>
    <w:lvl w:ilvl="1" w:tplc="04090003">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4">
    <w:nsid w:val="1B193272"/>
    <w:multiLevelType w:val="hybridMultilevel"/>
    <w:tmpl w:val="40A08AE0"/>
    <w:lvl w:ilvl="0" w:tplc="504E4466">
      <w:start w:val="22"/>
      <w:numFmt w:val="bullet"/>
      <w:lvlText w:val="-"/>
      <w:lvlJc w:val="left"/>
      <w:pPr>
        <w:ind w:left="1080" w:hanging="360"/>
      </w:pPr>
      <w:rPr>
        <w:rFonts w:ascii="Calibri" w:eastAsiaTheme="minorHAnsi" w:hAnsi="Calibri" w:cstheme="minorBidi" w:hint="default"/>
      </w:rPr>
    </w:lvl>
    <w:lvl w:ilvl="1" w:tplc="0409000F">
      <w:start w:val="1"/>
      <w:numFmt w:val="decimal"/>
      <w:lvlText w:val="%2."/>
      <w:lvlJc w:val="left"/>
      <w:pPr>
        <w:ind w:left="1800" w:hanging="360"/>
      </w:pPr>
      <w:rPr>
        <w:rFonts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1F1511D9"/>
    <w:multiLevelType w:val="hybridMultilevel"/>
    <w:tmpl w:val="DC8C8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04F29EF"/>
    <w:multiLevelType w:val="hybridMultilevel"/>
    <w:tmpl w:val="EF648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21548C3"/>
    <w:multiLevelType w:val="hybridMultilevel"/>
    <w:tmpl w:val="3E18A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2F1324A"/>
    <w:multiLevelType w:val="hybridMultilevel"/>
    <w:tmpl w:val="03809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32C7D53"/>
    <w:multiLevelType w:val="hybridMultilevel"/>
    <w:tmpl w:val="3638608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99C755C"/>
    <w:multiLevelType w:val="hybridMultilevel"/>
    <w:tmpl w:val="62FCE8B4"/>
    <w:lvl w:ilvl="0" w:tplc="FC423CD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AF12BE2"/>
    <w:multiLevelType w:val="hybridMultilevel"/>
    <w:tmpl w:val="76E0D4EA"/>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2">
    <w:nsid w:val="2BE63F94"/>
    <w:multiLevelType w:val="hybridMultilevel"/>
    <w:tmpl w:val="8AE045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2D165A75"/>
    <w:multiLevelType w:val="hybridMultilevel"/>
    <w:tmpl w:val="204430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2EA76AFB"/>
    <w:multiLevelType w:val="hybridMultilevel"/>
    <w:tmpl w:val="C8B20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FEC1E0C"/>
    <w:multiLevelType w:val="hybridMultilevel"/>
    <w:tmpl w:val="59800D9C"/>
    <w:lvl w:ilvl="0" w:tplc="6A1E70F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25237D2"/>
    <w:multiLevelType w:val="hybridMultilevel"/>
    <w:tmpl w:val="407A1CD2"/>
    <w:lvl w:ilvl="0" w:tplc="6A1E70F2">
      <w:start w:val="1"/>
      <w:numFmt w:val="decimal"/>
      <w:lvlText w:val="%1."/>
      <w:lvlJc w:val="left"/>
      <w:pPr>
        <w:ind w:left="720" w:hanging="360"/>
      </w:pPr>
      <w:rPr>
        <w:rFonts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2691AF0"/>
    <w:multiLevelType w:val="hybridMultilevel"/>
    <w:tmpl w:val="18F86346"/>
    <w:lvl w:ilvl="0" w:tplc="E984335A">
      <w:start w:val="1"/>
      <w:numFmt w:val="decimal"/>
      <w:lvlText w:val="%1."/>
      <w:lvlJc w:val="left"/>
      <w:pPr>
        <w:ind w:left="720" w:hanging="360"/>
      </w:pPr>
      <w:rPr>
        <w:rFonts w:asciiTheme="minorHAnsi" w:hAnsiTheme="minorHAnsi" w:hint="default"/>
        <w:b/>
        <w:color w:val="0000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2B33358"/>
    <w:multiLevelType w:val="hybridMultilevel"/>
    <w:tmpl w:val="FFA2A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2C443DD"/>
    <w:multiLevelType w:val="hybridMultilevel"/>
    <w:tmpl w:val="7EA4C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3D77978"/>
    <w:multiLevelType w:val="hybridMultilevel"/>
    <w:tmpl w:val="42901B9E"/>
    <w:lvl w:ilvl="0" w:tplc="D0B64F3A">
      <w:start w:val="1"/>
      <w:numFmt w:val="decimal"/>
      <w:lvlText w:val="%1."/>
      <w:lvlJc w:val="left"/>
      <w:pPr>
        <w:ind w:left="108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35B10760"/>
    <w:multiLevelType w:val="hybridMultilevel"/>
    <w:tmpl w:val="19288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9BB68FC"/>
    <w:multiLevelType w:val="hybridMultilevel"/>
    <w:tmpl w:val="7F02E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A690596"/>
    <w:multiLevelType w:val="hybridMultilevel"/>
    <w:tmpl w:val="FDF08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EE46BF5"/>
    <w:multiLevelType w:val="hybridMultilevel"/>
    <w:tmpl w:val="E0F46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1DD7B4D"/>
    <w:multiLevelType w:val="hybridMultilevel"/>
    <w:tmpl w:val="3CBEA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48A1F8C"/>
    <w:multiLevelType w:val="hybridMultilevel"/>
    <w:tmpl w:val="C80E3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4A70A93"/>
    <w:multiLevelType w:val="hybridMultilevel"/>
    <w:tmpl w:val="9B409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68351CE"/>
    <w:multiLevelType w:val="hybridMultilevel"/>
    <w:tmpl w:val="045A5B0A"/>
    <w:lvl w:ilvl="0" w:tplc="E9085658">
      <w:start w:val="1"/>
      <w:numFmt w:val="lowerLetter"/>
      <w:lvlText w:val="(%1)"/>
      <w:lvlJc w:val="left"/>
      <w:pPr>
        <w:tabs>
          <w:tab w:val="num" w:pos="720"/>
        </w:tabs>
        <w:ind w:left="720" w:hanging="360"/>
      </w:pPr>
      <w:rPr>
        <w:rFonts w:hint="default"/>
        <w:b w:val="0"/>
        <w:bCs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4A723E96"/>
    <w:multiLevelType w:val="hybridMultilevel"/>
    <w:tmpl w:val="8DCC7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F9B33AE"/>
    <w:multiLevelType w:val="hybridMultilevel"/>
    <w:tmpl w:val="EA600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32B719C"/>
    <w:multiLevelType w:val="hybridMultilevel"/>
    <w:tmpl w:val="A0C05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65C5E43"/>
    <w:multiLevelType w:val="hybridMultilevel"/>
    <w:tmpl w:val="0B5E7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583B2188"/>
    <w:multiLevelType w:val="hybridMultilevel"/>
    <w:tmpl w:val="0EE247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5E192ED0"/>
    <w:multiLevelType w:val="hybridMultilevel"/>
    <w:tmpl w:val="57F4B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28D0748"/>
    <w:multiLevelType w:val="hybridMultilevel"/>
    <w:tmpl w:val="30D852EA"/>
    <w:lvl w:ilvl="0" w:tplc="04090001">
      <w:start w:val="1"/>
      <w:numFmt w:val="bullet"/>
      <w:lvlText w:val=""/>
      <w:lvlJc w:val="left"/>
      <w:pPr>
        <w:ind w:left="720" w:hanging="360"/>
      </w:pPr>
      <w:rPr>
        <w:rFonts w:ascii="Symbol" w:hAnsi="Symbo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5CC129B"/>
    <w:multiLevelType w:val="hybridMultilevel"/>
    <w:tmpl w:val="BAA2640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5FD5FC9"/>
    <w:multiLevelType w:val="hybridMultilevel"/>
    <w:tmpl w:val="C8EECA6C"/>
    <w:lvl w:ilvl="0" w:tplc="55DE9294">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69AD545D"/>
    <w:multiLevelType w:val="hybridMultilevel"/>
    <w:tmpl w:val="61C4F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6A761201"/>
    <w:multiLevelType w:val="hybridMultilevel"/>
    <w:tmpl w:val="F8E2BB0E"/>
    <w:lvl w:ilvl="0" w:tplc="F574FC9E">
      <w:start w:val="4"/>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nsid w:val="6B5D0B6E"/>
    <w:multiLevelType w:val="hybridMultilevel"/>
    <w:tmpl w:val="C772E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0F116F9"/>
    <w:multiLevelType w:val="hybridMultilevel"/>
    <w:tmpl w:val="E19A66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41651FE"/>
    <w:multiLevelType w:val="hybridMultilevel"/>
    <w:tmpl w:val="A8764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774857C9"/>
    <w:multiLevelType w:val="hybridMultilevel"/>
    <w:tmpl w:val="0E46D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78CE3F74"/>
    <w:multiLevelType w:val="hybridMultilevel"/>
    <w:tmpl w:val="281E8D1A"/>
    <w:lvl w:ilvl="0" w:tplc="0409000F">
      <w:start w:val="1"/>
      <w:numFmt w:val="decimal"/>
      <w:lvlText w:val="%1."/>
      <w:lvlJc w:val="left"/>
      <w:pPr>
        <w:ind w:left="720" w:hanging="360"/>
      </w:pPr>
      <w:rPr>
        <w:rFont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7B0D6AFD"/>
    <w:multiLevelType w:val="hybridMultilevel"/>
    <w:tmpl w:val="8B34B35A"/>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nsid w:val="7BD31441"/>
    <w:multiLevelType w:val="hybridMultilevel"/>
    <w:tmpl w:val="DF929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34"/>
  </w:num>
  <w:num w:numId="3">
    <w:abstractNumId w:val="40"/>
  </w:num>
  <w:num w:numId="4">
    <w:abstractNumId w:val="32"/>
  </w:num>
  <w:num w:numId="5">
    <w:abstractNumId w:val="30"/>
  </w:num>
  <w:num w:numId="6">
    <w:abstractNumId w:val="50"/>
  </w:num>
  <w:num w:numId="7">
    <w:abstractNumId w:val="35"/>
  </w:num>
  <w:num w:numId="8">
    <w:abstractNumId w:val="29"/>
  </w:num>
  <w:num w:numId="9">
    <w:abstractNumId w:val="56"/>
  </w:num>
  <w:num w:numId="10">
    <w:abstractNumId w:val="13"/>
  </w:num>
  <w:num w:numId="11">
    <w:abstractNumId w:val="27"/>
  </w:num>
  <w:num w:numId="12">
    <w:abstractNumId w:val="16"/>
  </w:num>
  <w:num w:numId="13">
    <w:abstractNumId w:val="38"/>
  </w:num>
  <w:num w:numId="14">
    <w:abstractNumId w:val="21"/>
  </w:num>
  <w:num w:numId="15">
    <w:abstractNumId w:val="31"/>
  </w:num>
  <w:num w:numId="16">
    <w:abstractNumId w:val="52"/>
  </w:num>
  <w:num w:numId="17">
    <w:abstractNumId w:val="11"/>
  </w:num>
  <w:num w:numId="18">
    <w:abstractNumId w:val="48"/>
  </w:num>
  <w:num w:numId="19">
    <w:abstractNumId w:val="0"/>
  </w:num>
  <w:num w:numId="20">
    <w:abstractNumId w:val="1"/>
  </w:num>
  <w:num w:numId="21">
    <w:abstractNumId w:val="23"/>
  </w:num>
  <w:num w:numId="22">
    <w:abstractNumId w:val="55"/>
  </w:num>
  <w:num w:numId="23">
    <w:abstractNumId w:val="39"/>
  </w:num>
  <w:num w:numId="24">
    <w:abstractNumId w:val="25"/>
  </w:num>
  <w:num w:numId="25">
    <w:abstractNumId w:val="45"/>
  </w:num>
  <w:num w:numId="26">
    <w:abstractNumId w:val="26"/>
  </w:num>
  <w:num w:numId="27">
    <w:abstractNumId w:val="6"/>
  </w:num>
  <w:num w:numId="28">
    <w:abstractNumId w:val="20"/>
  </w:num>
  <w:num w:numId="29">
    <w:abstractNumId w:val="24"/>
  </w:num>
  <w:num w:numId="30">
    <w:abstractNumId w:val="42"/>
  </w:num>
  <w:num w:numId="31">
    <w:abstractNumId w:val="36"/>
  </w:num>
  <w:num w:numId="32">
    <w:abstractNumId w:val="54"/>
  </w:num>
  <w:num w:numId="33">
    <w:abstractNumId w:val="9"/>
  </w:num>
  <w:num w:numId="34">
    <w:abstractNumId w:val="7"/>
  </w:num>
  <w:num w:numId="35">
    <w:abstractNumId w:val="43"/>
  </w:num>
  <w:num w:numId="36">
    <w:abstractNumId w:val="22"/>
  </w:num>
  <w:num w:numId="37">
    <w:abstractNumId w:val="51"/>
  </w:num>
  <w:num w:numId="38">
    <w:abstractNumId w:val="37"/>
  </w:num>
  <w:num w:numId="39">
    <w:abstractNumId w:val="53"/>
  </w:num>
  <w:num w:numId="40">
    <w:abstractNumId w:val="19"/>
  </w:num>
  <w:num w:numId="41">
    <w:abstractNumId w:val="17"/>
  </w:num>
  <w:num w:numId="42">
    <w:abstractNumId w:val="15"/>
  </w:num>
  <w:num w:numId="43">
    <w:abstractNumId w:val="33"/>
  </w:num>
  <w:num w:numId="44">
    <w:abstractNumId w:val="28"/>
  </w:num>
  <w:num w:numId="45">
    <w:abstractNumId w:val="47"/>
  </w:num>
  <w:num w:numId="46">
    <w:abstractNumId w:val="14"/>
  </w:num>
  <w:num w:numId="47">
    <w:abstractNumId w:val="12"/>
  </w:num>
  <w:num w:numId="48">
    <w:abstractNumId w:val="41"/>
  </w:num>
  <w:num w:numId="49">
    <w:abstractNumId w:val="44"/>
  </w:num>
  <w:num w:numId="50">
    <w:abstractNumId w:val="2"/>
  </w:num>
  <w:num w:numId="51">
    <w:abstractNumId w:val="3"/>
  </w:num>
  <w:num w:numId="52">
    <w:abstractNumId w:val="4"/>
  </w:num>
  <w:num w:numId="53">
    <w:abstractNumId w:val="5"/>
  </w:num>
  <w:num w:numId="54">
    <w:abstractNumId w:val="46"/>
  </w:num>
  <w:num w:numId="55">
    <w:abstractNumId w:val="8"/>
  </w:num>
  <w:num w:numId="56">
    <w:abstractNumId w:val="10"/>
  </w:num>
  <w:num w:numId="57">
    <w:abstractNumId w:val="4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trackRevision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ACC"/>
    <w:rsid w:val="000134FF"/>
    <w:rsid w:val="0001487A"/>
    <w:rsid w:val="000168FD"/>
    <w:rsid w:val="0002148A"/>
    <w:rsid w:val="00021EC8"/>
    <w:rsid w:val="00022747"/>
    <w:rsid w:val="00027AFC"/>
    <w:rsid w:val="00032E1D"/>
    <w:rsid w:val="00040148"/>
    <w:rsid w:val="00050746"/>
    <w:rsid w:val="00057ED8"/>
    <w:rsid w:val="000619A4"/>
    <w:rsid w:val="00061BEF"/>
    <w:rsid w:val="00077C53"/>
    <w:rsid w:val="00081792"/>
    <w:rsid w:val="0008266C"/>
    <w:rsid w:val="00091494"/>
    <w:rsid w:val="00096636"/>
    <w:rsid w:val="00096ACC"/>
    <w:rsid w:val="000A337A"/>
    <w:rsid w:val="000A40B1"/>
    <w:rsid w:val="000A61C9"/>
    <w:rsid w:val="000A6277"/>
    <w:rsid w:val="000B706B"/>
    <w:rsid w:val="000E3539"/>
    <w:rsid w:val="000E65FB"/>
    <w:rsid w:val="0011604F"/>
    <w:rsid w:val="0012064D"/>
    <w:rsid w:val="00121970"/>
    <w:rsid w:val="001250A9"/>
    <w:rsid w:val="001269EA"/>
    <w:rsid w:val="00127FB3"/>
    <w:rsid w:val="001316B9"/>
    <w:rsid w:val="0013263D"/>
    <w:rsid w:val="00132D1B"/>
    <w:rsid w:val="00133FC8"/>
    <w:rsid w:val="00135331"/>
    <w:rsid w:val="001433E6"/>
    <w:rsid w:val="001473DC"/>
    <w:rsid w:val="00150B78"/>
    <w:rsid w:val="00165428"/>
    <w:rsid w:val="0018473E"/>
    <w:rsid w:val="00191668"/>
    <w:rsid w:val="0019578A"/>
    <w:rsid w:val="001B058C"/>
    <w:rsid w:val="001B08A2"/>
    <w:rsid w:val="001B1398"/>
    <w:rsid w:val="001B5C80"/>
    <w:rsid w:val="001B7C30"/>
    <w:rsid w:val="001E35D3"/>
    <w:rsid w:val="001E7CFE"/>
    <w:rsid w:val="002115CB"/>
    <w:rsid w:val="00237603"/>
    <w:rsid w:val="002400A8"/>
    <w:rsid w:val="00255622"/>
    <w:rsid w:val="00255A1B"/>
    <w:rsid w:val="002726DC"/>
    <w:rsid w:val="002767E4"/>
    <w:rsid w:val="0028011E"/>
    <w:rsid w:val="00281521"/>
    <w:rsid w:val="00286A64"/>
    <w:rsid w:val="00293925"/>
    <w:rsid w:val="00295684"/>
    <w:rsid w:val="002A34D4"/>
    <w:rsid w:val="002A4064"/>
    <w:rsid w:val="002C09E1"/>
    <w:rsid w:val="002C1CD3"/>
    <w:rsid w:val="002C4B0A"/>
    <w:rsid w:val="002D202F"/>
    <w:rsid w:val="002D7D27"/>
    <w:rsid w:val="002E1D95"/>
    <w:rsid w:val="00306B72"/>
    <w:rsid w:val="003219F7"/>
    <w:rsid w:val="003356E3"/>
    <w:rsid w:val="00364CEA"/>
    <w:rsid w:val="00373C61"/>
    <w:rsid w:val="00380D04"/>
    <w:rsid w:val="00394EA8"/>
    <w:rsid w:val="003B06FA"/>
    <w:rsid w:val="003B101D"/>
    <w:rsid w:val="003C5DF4"/>
    <w:rsid w:val="003E3E49"/>
    <w:rsid w:val="003E7BA9"/>
    <w:rsid w:val="003F5041"/>
    <w:rsid w:val="003F5656"/>
    <w:rsid w:val="003F6F83"/>
    <w:rsid w:val="00416734"/>
    <w:rsid w:val="00430C9B"/>
    <w:rsid w:val="00443D24"/>
    <w:rsid w:val="00454BF1"/>
    <w:rsid w:val="00455E47"/>
    <w:rsid w:val="00477FBB"/>
    <w:rsid w:val="00481385"/>
    <w:rsid w:val="004834EE"/>
    <w:rsid w:val="004852D1"/>
    <w:rsid w:val="00485C62"/>
    <w:rsid w:val="004A2C35"/>
    <w:rsid w:val="004A2FEC"/>
    <w:rsid w:val="004B537B"/>
    <w:rsid w:val="004C635A"/>
    <w:rsid w:val="005079C8"/>
    <w:rsid w:val="005141E5"/>
    <w:rsid w:val="005153D9"/>
    <w:rsid w:val="005239EB"/>
    <w:rsid w:val="00530947"/>
    <w:rsid w:val="00551A77"/>
    <w:rsid w:val="00556D2C"/>
    <w:rsid w:val="005642B0"/>
    <w:rsid w:val="00566BDC"/>
    <w:rsid w:val="00576C0B"/>
    <w:rsid w:val="00580EEF"/>
    <w:rsid w:val="00587DF0"/>
    <w:rsid w:val="005A6BC3"/>
    <w:rsid w:val="005B0E64"/>
    <w:rsid w:val="005B4C70"/>
    <w:rsid w:val="005D3844"/>
    <w:rsid w:val="005D4991"/>
    <w:rsid w:val="005E1136"/>
    <w:rsid w:val="005E2D70"/>
    <w:rsid w:val="005E54AD"/>
    <w:rsid w:val="0060587F"/>
    <w:rsid w:val="00613345"/>
    <w:rsid w:val="0061524D"/>
    <w:rsid w:val="00636D7D"/>
    <w:rsid w:val="00643550"/>
    <w:rsid w:val="00656B6D"/>
    <w:rsid w:val="0066561E"/>
    <w:rsid w:val="006B7991"/>
    <w:rsid w:val="006C27FD"/>
    <w:rsid w:val="006C29AF"/>
    <w:rsid w:val="006C5640"/>
    <w:rsid w:val="006D353D"/>
    <w:rsid w:val="006D6356"/>
    <w:rsid w:val="006E234E"/>
    <w:rsid w:val="006E2DAD"/>
    <w:rsid w:val="006E5253"/>
    <w:rsid w:val="006E7E76"/>
    <w:rsid w:val="0070284C"/>
    <w:rsid w:val="007138CF"/>
    <w:rsid w:val="00713C5F"/>
    <w:rsid w:val="007150BE"/>
    <w:rsid w:val="00751496"/>
    <w:rsid w:val="007710AF"/>
    <w:rsid w:val="00791135"/>
    <w:rsid w:val="00794473"/>
    <w:rsid w:val="007977DE"/>
    <w:rsid w:val="007B5BA8"/>
    <w:rsid w:val="007B611E"/>
    <w:rsid w:val="007C4C2E"/>
    <w:rsid w:val="007C4DB6"/>
    <w:rsid w:val="007D6941"/>
    <w:rsid w:val="007E54D7"/>
    <w:rsid w:val="007E6EAC"/>
    <w:rsid w:val="007F3864"/>
    <w:rsid w:val="007F6C75"/>
    <w:rsid w:val="008008C3"/>
    <w:rsid w:val="00814558"/>
    <w:rsid w:val="00827BDD"/>
    <w:rsid w:val="00831ACF"/>
    <w:rsid w:val="00835B34"/>
    <w:rsid w:val="00840D7D"/>
    <w:rsid w:val="00845709"/>
    <w:rsid w:val="00847315"/>
    <w:rsid w:val="00847695"/>
    <w:rsid w:val="00850AA4"/>
    <w:rsid w:val="008516ED"/>
    <w:rsid w:val="00851B73"/>
    <w:rsid w:val="00853F06"/>
    <w:rsid w:val="008658DF"/>
    <w:rsid w:val="00873852"/>
    <w:rsid w:val="008822D9"/>
    <w:rsid w:val="00893C2A"/>
    <w:rsid w:val="00894CF6"/>
    <w:rsid w:val="008A682A"/>
    <w:rsid w:val="008B420B"/>
    <w:rsid w:val="008C068F"/>
    <w:rsid w:val="008D1480"/>
    <w:rsid w:val="008D6145"/>
    <w:rsid w:val="008E26B1"/>
    <w:rsid w:val="008E7426"/>
    <w:rsid w:val="008F3FCD"/>
    <w:rsid w:val="009016EC"/>
    <w:rsid w:val="00904DCE"/>
    <w:rsid w:val="00912F71"/>
    <w:rsid w:val="0092158A"/>
    <w:rsid w:val="009241EA"/>
    <w:rsid w:val="00925AB2"/>
    <w:rsid w:val="0092724E"/>
    <w:rsid w:val="009325B5"/>
    <w:rsid w:val="00943BF9"/>
    <w:rsid w:val="00947CC7"/>
    <w:rsid w:val="00954C38"/>
    <w:rsid w:val="0097450A"/>
    <w:rsid w:val="0099035A"/>
    <w:rsid w:val="009949C3"/>
    <w:rsid w:val="009A315E"/>
    <w:rsid w:val="009B131F"/>
    <w:rsid w:val="009D3E02"/>
    <w:rsid w:val="009E0524"/>
    <w:rsid w:val="009F4C69"/>
    <w:rsid w:val="00A14C35"/>
    <w:rsid w:val="00A17368"/>
    <w:rsid w:val="00A27C6F"/>
    <w:rsid w:val="00A329F0"/>
    <w:rsid w:val="00A33109"/>
    <w:rsid w:val="00A527B7"/>
    <w:rsid w:val="00A61505"/>
    <w:rsid w:val="00A615F5"/>
    <w:rsid w:val="00A63487"/>
    <w:rsid w:val="00A73D8C"/>
    <w:rsid w:val="00A75981"/>
    <w:rsid w:val="00A86059"/>
    <w:rsid w:val="00AA6C4C"/>
    <w:rsid w:val="00AC7F59"/>
    <w:rsid w:val="00AE1ACB"/>
    <w:rsid w:val="00AF518F"/>
    <w:rsid w:val="00B05BFF"/>
    <w:rsid w:val="00B10DC4"/>
    <w:rsid w:val="00B42C3C"/>
    <w:rsid w:val="00B57930"/>
    <w:rsid w:val="00B62C93"/>
    <w:rsid w:val="00B653E9"/>
    <w:rsid w:val="00B71D9A"/>
    <w:rsid w:val="00B85C9F"/>
    <w:rsid w:val="00BA2AE4"/>
    <w:rsid w:val="00BA675C"/>
    <w:rsid w:val="00BB362B"/>
    <w:rsid w:val="00BB3E47"/>
    <w:rsid w:val="00BB4C48"/>
    <w:rsid w:val="00BB7413"/>
    <w:rsid w:val="00BD000C"/>
    <w:rsid w:val="00BE1456"/>
    <w:rsid w:val="00BF75EE"/>
    <w:rsid w:val="00C07F8D"/>
    <w:rsid w:val="00C44E58"/>
    <w:rsid w:val="00C47542"/>
    <w:rsid w:val="00C55ACC"/>
    <w:rsid w:val="00C60194"/>
    <w:rsid w:val="00C62D0B"/>
    <w:rsid w:val="00C64D3E"/>
    <w:rsid w:val="00C76CD2"/>
    <w:rsid w:val="00C90D44"/>
    <w:rsid w:val="00C95510"/>
    <w:rsid w:val="00CA6F21"/>
    <w:rsid w:val="00CB2120"/>
    <w:rsid w:val="00CB4B6D"/>
    <w:rsid w:val="00CC4168"/>
    <w:rsid w:val="00CC5ACE"/>
    <w:rsid w:val="00CC7611"/>
    <w:rsid w:val="00CD4386"/>
    <w:rsid w:val="00CE266A"/>
    <w:rsid w:val="00D10538"/>
    <w:rsid w:val="00D307C5"/>
    <w:rsid w:val="00D30C9F"/>
    <w:rsid w:val="00D42009"/>
    <w:rsid w:val="00D451AD"/>
    <w:rsid w:val="00D65979"/>
    <w:rsid w:val="00D74D73"/>
    <w:rsid w:val="00D90262"/>
    <w:rsid w:val="00DB44A7"/>
    <w:rsid w:val="00DB6759"/>
    <w:rsid w:val="00DD543F"/>
    <w:rsid w:val="00DF34F6"/>
    <w:rsid w:val="00DF5E0E"/>
    <w:rsid w:val="00E02BC2"/>
    <w:rsid w:val="00E02FD6"/>
    <w:rsid w:val="00E02FE3"/>
    <w:rsid w:val="00E07D8B"/>
    <w:rsid w:val="00E11002"/>
    <w:rsid w:val="00E12175"/>
    <w:rsid w:val="00E25F48"/>
    <w:rsid w:val="00E31EA0"/>
    <w:rsid w:val="00E6187F"/>
    <w:rsid w:val="00E91D35"/>
    <w:rsid w:val="00E949EA"/>
    <w:rsid w:val="00E972A1"/>
    <w:rsid w:val="00EB6C4D"/>
    <w:rsid w:val="00EC02E9"/>
    <w:rsid w:val="00EC2C6B"/>
    <w:rsid w:val="00EE0E87"/>
    <w:rsid w:val="00EE5BDB"/>
    <w:rsid w:val="00EF1C88"/>
    <w:rsid w:val="00EF222F"/>
    <w:rsid w:val="00F14252"/>
    <w:rsid w:val="00F14DF3"/>
    <w:rsid w:val="00F15AFB"/>
    <w:rsid w:val="00F22666"/>
    <w:rsid w:val="00F241B6"/>
    <w:rsid w:val="00F26305"/>
    <w:rsid w:val="00F40AE7"/>
    <w:rsid w:val="00F45B83"/>
    <w:rsid w:val="00F52BF9"/>
    <w:rsid w:val="00F536D5"/>
    <w:rsid w:val="00F76EE5"/>
    <w:rsid w:val="00FA7D27"/>
    <w:rsid w:val="00FB68C1"/>
    <w:rsid w:val="00FD7D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5ACC"/>
    <w:rPr>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55A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55ACC"/>
    <w:pPr>
      <w:ind w:left="720"/>
      <w:contextualSpacing/>
    </w:pPr>
  </w:style>
  <w:style w:type="paragraph" w:styleId="FootnoteText">
    <w:name w:val="footnote text"/>
    <w:basedOn w:val="Normal"/>
    <w:link w:val="FootnoteTextChar"/>
    <w:uiPriority w:val="99"/>
    <w:unhideWhenUsed/>
    <w:rsid w:val="002D7D27"/>
  </w:style>
  <w:style w:type="character" w:customStyle="1" w:styleId="FootnoteTextChar">
    <w:name w:val="Footnote Text Char"/>
    <w:basedOn w:val="DefaultParagraphFont"/>
    <w:link w:val="FootnoteText"/>
    <w:uiPriority w:val="99"/>
    <w:rsid w:val="002D7D27"/>
    <w:rPr>
      <w:lang w:val="es-ES_tradnl"/>
    </w:rPr>
  </w:style>
  <w:style w:type="character" w:styleId="FootnoteReference">
    <w:name w:val="footnote reference"/>
    <w:basedOn w:val="DefaultParagraphFont"/>
    <w:uiPriority w:val="99"/>
    <w:unhideWhenUsed/>
    <w:rsid w:val="002D7D27"/>
    <w:rPr>
      <w:vertAlign w:val="superscript"/>
    </w:rPr>
  </w:style>
  <w:style w:type="paragraph" w:styleId="BalloonText">
    <w:name w:val="Balloon Text"/>
    <w:basedOn w:val="Normal"/>
    <w:link w:val="BalloonTextChar"/>
    <w:uiPriority w:val="99"/>
    <w:semiHidden/>
    <w:unhideWhenUsed/>
    <w:rsid w:val="00BB4C4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B4C48"/>
    <w:rPr>
      <w:rFonts w:ascii="Lucida Grande" w:hAnsi="Lucida Grande" w:cs="Lucida Grande"/>
      <w:sz w:val="18"/>
      <w:szCs w:val="18"/>
      <w:lang w:val="es-ES_tradnl"/>
    </w:rPr>
  </w:style>
  <w:style w:type="character" w:styleId="Hyperlink">
    <w:name w:val="Hyperlink"/>
    <w:basedOn w:val="DefaultParagraphFont"/>
    <w:uiPriority w:val="99"/>
    <w:unhideWhenUsed/>
    <w:rsid w:val="000619A4"/>
    <w:rPr>
      <w:color w:val="0000FF" w:themeColor="hyperlink"/>
      <w:u w:val="single"/>
    </w:rPr>
  </w:style>
  <w:style w:type="character" w:styleId="FollowedHyperlink">
    <w:name w:val="FollowedHyperlink"/>
    <w:basedOn w:val="DefaultParagraphFont"/>
    <w:uiPriority w:val="99"/>
    <w:semiHidden/>
    <w:unhideWhenUsed/>
    <w:rsid w:val="008C068F"/>
    <w:rPr>
      <w:color w:val="800080" w:themeColor="followedHyperlink"/>
      <w:u w:val="single"/>
    </w:rPr>
  </w:style>
  <w:style w:type="character" w:styleId="CommentReference">
    <w:name w:val="annotation reference"/>
    <w:basedOn w:val="DefaultParagraphFont"/>
    <w:uiPriority w:val="99"/>
    <w:semiHidden/>
    <w:unhideWhenUsed/>
    <w:rsid w:val="008B420B"/>
    <w:rPr>
      <w:sz w:val="16"/>
      <w:szCs w:val="16"/>
    </w:rPr>
  </w:style>
  <w:style w:type="paragraph" w:styleId="CommentText">
    <w:name w:val="annotation text"/>
    <w:basedOn w:val="Normal"/>
    <w:link w:val="CommentTextChar"/>
    <w:uiPriority w:val="99"/>
    <w:semiHidden/>
    <w:unhideWhenUsed/>
    <w:rsid w:val="008B420B"/>
    <w:rPr>
      <w:sz w:val="20"/>
      <w:szCs w:val="20"/>
    </w:rPr>
  </w:style>
  <w:style w:type="character" w:customStyle="1" w:styleId="CommentTextChar">
    <w:name w:val="Comment Text Char"/>
    <w:basedOn w:val="DefaultParagraphFont"/>
    <w:link w:val="CommentText"/>
    <w:uiPriority w:val="99"/>
    <w:semiHidden/>
    <w:rsid w:val="008B420B"/>
    <w:rPr>
      <w:sz w:val="20"/>
      <w:szCs w:val="20"/>
      <w:lang w:val="es-ES_tradnl"/>
    </w:rPr>
  </w:style>
  <w:style w:type="paragraph" w:styleId="CommentSubject">
    <w:name w:val="annotation subject"/>
    <w:basedOn w:val="CommentText"/>
    <w:next w:val="CommentText"/>
    <w:link w:val="CommentSubjectChar"/>
    <w:uiPriority w:val="99"/>
    <w:semiHidden/>
    <w:unhideWhenUsed/>
    <w:rsid w:val="008B420B"/>
    <w:rPr>
      <w:b/>
      <w:bCs/>
    </w:rPr>
  </w:style>
  <w:style w:type="character" w:customStyle="1" w:styleId="CommentSubjectChar">
    <w:name w:val="Comment Subject Char"/>
    <w:basedOn w:val="CommentTextChar"/>
    <w:link w:val="CommentSubject"/>
    <w:uiPriority w:val="99"/>
    <w:semiHidden/>
    <w:rsid w:val="008B420B"/>
    <w:rPr>
      <w:b/>
      <w:bCs/>
      <w:sz w:val="20"/>
      <w:szCs w:val="20"/>
      <w:lang w:val="es-ES_tradnl"/>
    </w:rPr>
  </w:style>
  <w:style w:type="paragraph" w:customStyle="1" w:styleId="Normal1">
    <w:name w:val="Normal1"/>
    <w:rsid w:val="009325B5"/>
    <w:pPr>
      <w:spacing w:line="276" w:lineRule="auto"/>
    </w:pPr>
    <w:rPr>
      <w:rFonts w:ascii="Arial" w:eastAsia="Arial" w:hAnsi="Arial" w:cs="Arial"/>
      <w:color w:val="000000"/>
      <w:sz w:val="22"/>
      <w:lang w:eastAsia="ja-JP"/>
    </w:rPr>
  </w:style>
  <w:style w:type="paragraph" w:customStyle="1" w:styleId="Default">
    <w:name w:val="Default"/>
    <w:rsid w:val="00925AB2"/>
    <w:pPr>
      <w:autoSpaceDE w:val="0"/>
      <w:autoSpaceDN w:val="0"/>
      <w:adjustRightInd w:val="0"/>
    </w:pPr>
    <w:rPr>
      <w:rFonts w:ascii="Times New Roman" w:hAnsi="Times New Roman" w:cs="Times New Roman"/>
      <w:color w:val="000000"/>
    </w:rPr>
  </w:style>
  <w:style w:type="paragraph" w:styleId="NormalWeb">
    <w:name w:val="Normal (Web)"/>
    <w:basedOn w:val="Normal"/>
    <w:uiPriority w:val="99"/>
    <w:unhideWhenUsed/>
    <w:rsid w:val="008F3FCD"/>
    <w:pPr>
      <w:spacing w:before="100" w:beforeAutospacing="1" w:after="100" w:afterAutospacing="1"/>
    </w:pPr>
    <w:rPr>
      <w:rFonts w:ascii="Times New Roman" w:eastAsia="Times New Roman" w:hAnsi="Times New Roman" w:cs="Times New Roman"/>
      <w:lang w:val="en-US"/>
    </w:rPr>
  </w:style>
  <w:style w:type="character" w:customStyle="1" w:styleId="mw-headline">
    <w:name w:val="mw-headline"/>
    <w:basedOn w:val="DefaultParagraphFont"/>
    <w:rsid w:val="008F3FCD"/>
  </w:style>
  <w:style w:type="character" w:customStyle="1" w:styleId="name">
    <w:name w:val="name"/>
    <w:basedOn w:val="DefaultParagraphFont"/>
    <w:rsid w:val="009241EA"/>
  </w:style>
  <w:style w:type="character" w:styleId="HTMLCite">
    <w:name w:val="HTML Cite"/>
    <w:basedOn w:val="DefaultParagraphFont"/>
    <w:uiPriority w:val="99"/>
    <w:semiHidden/>
    <w:unhideWhenUsed/>
    <w:rsid w:val="009241EA"/>
    <w:rPr>
      <w:i/>
      <w:iCs/>
    </w:rPr>
  </w:style>
  <w:style w:type="character" w:customStyle="1" w:styleId="slug-pub-date">
    <w:name w:val="slug-pub-date"/>
    <w:basedOn w:val="DefaultParagraphFont"/>
    <w:rsid w:val="009241EA"/>
  </w:style>
  <w:style w:type="character" w:customStyle="1" w:styleId="slug-vol">
    <w:name w:val="slug-vol"/>
    <w:basedOn w:val="DefaultParagraphFont"/>
    <w:rsid w:val="009241EA"/>
  </w:style>
  <w:style w:type="character" w:customStyle="1" w:styleId="slug-issue">
    <w:name w:val="slug-issue"/>
    <w:basedOn w:val="DefaultParagraphFont"/>
    <w:rsid w:val="009241EA"/>
  </w:style>
  <w:style w:type="character" w:customStyle="1" w:styleId="slug-pages">
    <w:name w:val="slug-pages"/>
    <w:basedOn w:val="DefaultParagraphFont"/>
    <w:rsid w:val="009241EA"/>
  </w:style>
  <w:style w:type="character" w:styleId="Strong">
    <w:name w:val="Strong"/>
    <w:basedOn w:val="DefaultParagraphFont"/>
    <w:uiPriority w:val="22"/>
    <w:qFormat/>
    <w:rsid w:val="005E2D70"/>
    <w:rPr>
      <w:b/>
      <w:bCs/>
    </w:rPr>
  </w:style>
  <w:style w:type="paragraph" w:styleId="Revision">
    <w:name w:val="Revision"/>
    <w:hidden/>
    <w:uiPriority w:val="99"/>
    <w:semiHidden/>
    <w:rsid w:val="00EE5BDB"/>
    <w:rPr>
      <w:lang w:val="es-ES_tradnl"/>
    </w:rPr>
  </w:style>
  <w:style w:type="paragraph" w:styleId="Header">
    <w:name w:val="header"/>
    <w:basedOn w:val="Normal"/>
    <w:link w:val="HeaderChar"/>
    <w:uiPriority w:val="99"/>
    <w:unhideWhenUsed/>
    <w:rsid w:val="00904DCE"/>
    <w:pPr>
      <w:tabs>
        <w:tab w:val="center" w:pos="4320"/>
        <w:tab w:val="right" w:pos="8640"/>
      </w:tabs>
    </w:pPr>
  </w:style>
  <w:style w:type="character" w:customStyle="1" w:styleId="HeaderChar">
    <w:name w:val="Header Char"/>
    <w:basedOn w:val="DefaultParagraphFont"/>
    <w:link w:val="Header"/>
    <w:uiPriority w:val="99"/>
    <w:rsid w:val="00904DCE"/>
    <w:rPr>
      <w:lang w:val="es-ES_tradnl"/>
    </w:rPr>
  </w:style>
  <w:style w:type="paragraph" w:styleId="Footer">
    <w:name w:val="footer"/>
    <w:basedOn w:val="Normal"/>
    <w:link w:val="FooterChar"/>
    <w:uiPriority w:val="99"/>
    <w:unhideWhenUsed/>
    <w:rsid w:val="00904DCE"/>
    <w:pPr>
      <w:tabs>
        <w:tab w:val="center" w:pos="4320"/>
        <w:tab w:val="right" w:pos="8640"/>
      </w:tabs>
    </w:pPr>
  </w:style>
  <w:style w:type="character" w:customStyle="1" w:styleId="FooterChar">
    <w:name w:val="Footer Char"/>
    <w:basedOn w:val="DefaultParagraphFont"/>
    <w:link w:val="Footer"/>
    <w:uiPriority w:val="99"/>
    <w:rsid w:val="00904DCE"/>
    <w:rPr>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5ACC"/>
    <w:rPr>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55A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55ACC"/>
    <w:pPr>
      <w:ind w:left="720"/>
      <w:contextualSpacing/>
    </w:pPr>
  </w:style>
  <w:style w:type="paragraph" w:styleId="FootnoteText">
    <w:name w:val="footnote text"/>
    <w:basedOn w:val="Normal"/>
    <w:link w:val="FootnoteTextChar"/>
    <w:uiPriority w:val="99"/>
    <w:unhideWhenUsed/>
    <w:rsid w:val="002D7D27"/>
  </w:style>
  <w:style w:type="character" w:customStyle="1" w:styleId="FootnoteTextChar">
    <w:name w:val="Footnote Text Char"/>
    <w:basedOn w:val="DefaultParagraphFont"/>
    <w:link w:val="FootnoteText"/>
    <w:uiPriority w:val="99"/>
    <w:rsid w:val="002D7D27"/>
    <w:rPr>
      <w:lang w:val="es-ES_tradnl"/>
    </w:rPr>
  </w:style>
  <w:style w:type="character" w:styleId="FootnoteReference">
    <w:name w:val="footnote reference"/>
    <w:basedOn w:val="DefaultParagraphFont"/>
    <w:uiPriority w:val="99"/>
    <w:unhideWhenUsed/>
    <w:rsid w:val="002D7D27"/>
    <w:rPr>
      <w:vertAlign w:val="superscript"/>
    </w:rPr>
  </w:style>
  <w:style w:type="paragraph" w:styleId="BalloonText">
    <w:name w:val="Balloon Text"/>
    <w:basedOn w:val="Normal"/>
    <w:link w:val="BalloonTextChar"/>
    <w:uiPriority w:val="99"/>
    <w:semiHidden/>
    <w:unhideWhenUsed/>
    <w:rsid w:val="00BB4C4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B4C48"/>
    <w:rPr>
      <w:rFonts w:ascii="Lucida Grande" w:hAnsi="Lucida Grande" w:cs="Lucida Grande"/>
      <w:sz w:val="18"/>
      <w:szCs w:val="18"/>
      <w:lang w:val="es-ES_tradnl"/>
    </w:rPr>
  </w:style>
  <w:style w:type="character" w:styleId="Hyperlink">
    <w:name w:val="Hyperlink"/>
    <w:basedOn w:val="DefaultParagraphFont"/>
    <w:uiPriority w:val="99"/>
    <w:unhideWhenUsed/>
    <w:rsid w:val="000619A4"/>
    <w:rPr>
      <w:color w:val="0000FF" w:themeColor="hyperlink"/>
      <w:u w:val="single"/>
    </w:rPr>
  </w:style>
  <w:style w:type="character" w:styleId="FollowedHyperlink">
    <w:name w:val="FollowedHyperlink"/>
    <w:basedOn w:val="DefaultParagraphFont"/>
    <w:uiPriority w:val="99"/>
    <w:semiHidden/>
    <w:unhideWhenUsed/>
    <w:rsid w:val="008C068F"/>
    <w:rPr>
      <w:color w:val="800080" w:themeColor="followedHyperlink"/>
      <w:u w:val="single"/>
    </w:rPr>
  </w:style>
  <w:style w:type="character" w:styleId="CommentReference">
    <w:name w:val="annotation reference"/>
    <w:basedOn w:val="DefaultParagraphFont"/>
    <w:uiPriority w:val="99"/>
    <w:semiHidden/>
    <w:unhideWhenUsed/>
    <w:rsid w:val="008B420B"/>
    <w:rPr>
      <w:sz w:val="16"/>
      <w:szCs w:val="16"/>
    </w:rPr>
  </w:style>
  <w:style w:type="paragraph" w:styleId="CommentText">
    <w:name w:val="annotation text"/>
    <w:basedOn w:val="Normal"/>
    <w:link w:val="CommentTextChar"/>
    <w:uiPriority w:val="99"/>
    <w:semiHidden/>
    <w:unhideWhenUsed/>
    <w:rsid w:val="008B420B"/>
    <w:rPr>
      <w:sz w:val="20"/>
      <w:szCs w:val="20"/>
    </w:rPr>
  </w:style>
  <w:style w:type="character" w:customStyle="1" w:styleId="CommentTextChar">
    <w:name w:val="Comment Text Char"/>
    <w:basedOn w:val="DefaultParagraphFont"/>
    <w:link w:val="CommentText"/>
    <w:uiPriority w:val="99"/>
    <w:semiHidden/>
    <w:rsid w:val="008B420B"/>
    <w:rPr>
      <w:sz w:val="20"/>
      <w:szCs w:val="20"/>
      <w:lang w:val="es-ES_tradnl"/>
    </w:rPr>
  </w:style>
  <w:style w:type="paragraph" w:styleId="CommentSubject">
    <w:name w:val="annotation subject"/>
    <w:basedOn w:val="CommentText"/>
    <w:next w:val="CommentText"/>
    <w:link w:val="CommentSubjectChar"/>
    <w:uiPriority w:val="99"/>
    <w:semiHidden/>
    <w:unhideWhenUsed/>
    <w:rsid w:val="008B420B"/>
    <w:rPr>
      <w:b/>
      <w:bCs/>
    </w:rPr>
  </w:style>
  <w:style w:type="character" w:customStyle="1" w:styleId="CommentSubjectChar">
    <w:name w:val="Comment Subject Char"/>
    <w:basedOn w:val="CommentTextChar"/>
    <w:link w:val="CommentSubject"/>
    <w:uiPriority w:val="99"/>
    <w:semiHidden/>
    <w:rsid w:val="008B420B"/>
    <w:rPr>
      <w:b/>
      <w:bCs/>
      <w:sz w:val="20"/>
      <w:szCs w:val="20"/>
      <w:lang w:val="es-ES_tradnl"/>
    </w:rPr>
  </w:style>
  <w:style w:type="paragraph" w:customStyle="1" w:styleId="Normal1">
    <w:name w:val="Normal1"/>
    <w:rsid w:val="009325B5"/>
    <w:pPr>
      <w:spacing w:line="276" w:lineRule="auto"/>
    </w:pPr>
    <w:rPr>
      <w:rFonts w:ascii="Arial" w:eastAsia="Arial" w:hAnsi="Arial" w:cs="Arial"/>
      <w:color w:val="000000"/>
      <w:sz w:val="22"/>
      <w:lang w:eastAsia="ja-JP"/>
    </w:rPr>
  </w:style>
  <w:style w:type="paragraph" w:customStyle="1" w:styleId="Default">
    <w:name w:val="Default"/>
    <w:rsid w:val="00925AB2"/>
    <w:pPr>
      <w:autoSpaceDE w:val="0"/>
      <w:autoSpaceDN w:val="0"/>
      <w:adjustRightInd w:val="0"/>
    </w:pPr>
    <w:rPr>
      <w:rFonts w:ascii="Times New Roman" w:hAnsi="Times New Roman" w:cs="Times New Roman"/>
      <w:color w:val="000000"/>
    </w:rPr>
  </w:style>
  <w:style w:type="paragraph" w:styleId="NormalWeb">
    <w:name w:val="Normal (Web)"/>
    <w:basedOn w:val="Normal"/>
    <w:uiPriority w:val="99"/>
    <w:unhideWhenUsed/>
    <w:rsid w:val="008F3FCD"/>
    <w:pPr>
      <w:spacing w:before="100" w:beforeAutospacing="1" w:after="100" w:afterAutospacing="1"/>
    </w:pPr>
    <w:rPr>
      <w:rFonts w:ascii="Times New Roman" w:eastAsia="Times New Roman" w:hAnsi="Times New Roman" w:cs="Times New Roman"/>
      <w:lang w:val="en-US"/>
    </w:rPr>
  </w:style>
  <w:style w:type="character" w:customStyle="1" w:styleId="mw-headline">
    <w:name w:val="mw-headline"/>
    <w:basedOn w:val="DefaultParagraphFont"/>
    <w:rsid w:val="008F3FCD"/>
  </w:style>
  <w:style w:type="character" w:customStyle="1" w:styleId="name">
    <w:name w:val="name"/>
    <w:basedOn w:val="DefaultParagraphFont"/>
    <w:rsid w:val="009241EA"/>
  </w:style>
  <w:style w:type="character" w:styleId="HTMLCite">
    <w:name w:val="HTML Cite"/>
    <w:basedOn w:val="DefaultParagraphFont"/>
    <w:uiPriority w:val="99"/>
    <w:semiHidden/>
    <w:unhideWhenUsed/>
    <w:rsid w:val="009241EA"/>
    <w:rPr>
      <w:i/>
      <w:iCs/>
    </w:rPr>
  </w:style>
  <w:style w:type="character" w:customStyle="1" w:styleId="slug-pub-date">
    <w:name w:val="slug-pub-date"/>
    <w:basedOn w:val="DefaultParagraphFont"/>
    <w:rsid w:val="009241EA"/>
  </w:style>
  <w:style w:type="character" w:customStyle="1" w:styleId="slug-vol">
    <w:name w:val="slug-vol"/>
    <w:basedOn w:val="DefaultParagraphFont"/>
    <w:rsid w:val="009241EA"/>
  </w:style>
  <w:style w:type="character" w:customStyle="1" w:styleId="slug-issue">
    <w:name w:val="slug-issue"/>
    <w:basedOn w:val="DefaultParagraphFont"/>
    <w:rsid w:val="009241EA"/>
  </w:style>
  <w:style w:type="character" w:customStyle="1" w:styleId="slug-pages">
    <w:name w:val="slug-pages"/>
    <w:basedOn w:val="DefaultParagraphFont"/>
    <w:rsid w:val="009241EA"/>
  </w:style>
  <w:style w:type="character" w:styleId="Strong">
    <w:name w:val="Strong"/>
    <w:basedOn w:val="DefaultParagraphFont"/>
    <w:uiPriority w:val="22"/>
    <w:qFormat/>
    <w:rsid w:val="005E2D70"/>
    <w:rPr>
      <w:b/>
      <w:bCs/>
    </w:rPr>
  </w:style>
  <w:style w:type="paragraph" w:styleId="Revision">
    <w:name w:val="Revision"/>
    <w:hidden/>
    <w:uiPriority w:val="99"/>
    <w:semiHidden/>
    <w:rsid w:val="00EE5BDB"/>
    <w:rPr>
      <w:lang w:val="es-ES_tradnl"/>
    </w:rPr>
  </w:style>
  <w:style w:type="paragraph" w:styleId="Header">
    <w:name w:val="header"/>
    <w:basedOn w:val="Normal"/>
    <w:link w:val="HeaderChar"/>
    <w:uiPriority w:val="99"/>
    <w:unhideWhenUsed/>
    <w:rsid w:val="00904DCE"/>
    <w:pPr>
      <w:tabs>
        <w:tab w:val="center" w:pos="4320"/>
        <w:tab w:val="right" w:pos="8640"/>
      </w:tabs>
    </w:pPr>
  </w:style>
  <w:style w:type="character" w:customStyle="1" w:styleId="HeaderChar">
    <w:name w:val="Header Char"/>
    <w:basedOn w:val="DefaultParagraphFont"/>
    <w:link w:val="Header"/>
    <w:uiPriority w:val="99"/>
    <w:rsid w:val="00904DCE"/>
    <w:rPr>
      <w:lang w:val="es-ES_tradnl"/>
    </w:rPr>
  </w:style>
  <w:style w:type="paragraph" w:styleId="Footer">
    <w:name w:val="footer"/>
    <w:basedOn w:val="Normal"/>
    <w:link w:val="FooterChar"/>
    <w:uiPriority w:val="99"/>
    <w:unhideWhenUsed/>
    <w:rsid w:val="00904DCE"/>
    <w:pPr>
      <w:tabs>
        <w:tab w:val="center" w:pos="4320"/>
        <w:tab w:val="right" w:pos="8640"/>
      </w:tabs>
    </w:pPr>
  </w:style>
  <w:style w:type="character" w:customStyle="1" w:styleId="FooterChar">
    <w:name w:val="Footer Char"/>
    <w:basedOn w:val="DefaultParagraphFont"/>
    <w:link w:val="Footer"/>
    <w:uiPriority w:val="99"/>
    <w:rsid w:val="00904DCE"/>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8291964">
      <w:bodyDiv w:val="1"/>
      <w:marLeft w:val="0"/>
      <w:marRight w:val="0"/>
      <w:marTop w:val="0"/>
      <w:marBottom w:val="0"/>
      <w:divBdr>
        <w:top w:val="none" w:sz="0" w:space="0" w:color="auto"/>
        <w:left w:val="none" w:sz="0" w:space="0" w:color="auto"/>
        <w:bottom w:val="none" w:sz="0" w:space="0" w:color="auto"/>
        <w:right w:val="none" w:sz="0" w:space="0" w:color="auto"/>
      </w:divBdr>
      <w:divsChild>
        <w:div w:id="2026514323">
          <w:marLeft w:val="0"/>
          <w:marRight w:val="0"/>
          <w:marTop w:val="0"/>
          <w:marBottom w:val="0"/>
          <w:divBdr>
            <w:top w:val="none" w:sz="0" w:space="0" w:color="auto"/>
            <w:left w:val="none" w:sz="0" w:space="0" w:color="auto"/>
            <w:bottom w:val="none" w:sz="0" w:space="0" w:color="auto"/>
            <w:right w:val="none" w:sz="0" w:space="0" w:color="auto"/>
          </w:divBdr>
          <w:divsChild>
            <w:div w:id="1949925234">
              <w:marLeft w:val="0"/>
              <w:marRight w:val="0"/>
              <w:marTop w:val="0"/>
              <w:marBottom w:val="0"/>
              <w:divBdr>
                <w:top w:val="none" w:sz="0" w:space="0" w:color="auto"/>
                <w:left w:val="none" w:sz="0" w:space="0" w:color="auto"/>
                <w:bottom w:val="none" w:sz="0" w:space="0" w:color="auto"/>
                <w:right w:val="none" w:sz="0" w:space="0" w:color="auto"/>
              </w:divBdr>
              <w:divsChild>
                <w:div w:id="1550848124">
                  <w:marLeft w:val="0"/>
                  <w:marRight w:val="0"/>
                  <w:marTop w:val="0"/>
                  <w:marBottom w:val="0"/>
                  <w:divBdr>
                    <w:top w:val="none" w:sz="0" w:space="0" w:color="auto"/>
                    <w:left w:val="none" w:sz="0" w:space="0" w:color="auto"/>
                    <w:bottom w:val="none" w:sz="0" w:space="0" w:color="auto"/>
                    <w:right w:val="none" w:sz="0" w:space="0" w:color="auto"/>
                  </w:divBdr>
                  <w:divsChild>
                    <w:div w:id="1501385222">
                      <w:marLeft w:val="0"/>
                      <w:marRight w:val="0"/>
                      <w:marTop w:val="0"/>
                      <w:marBottom w:val="0"/>
                      <w:divBdr>
                        <w:top w:val="none" w:sz="0" w:space="0" w:color="auto"/>
                        <w:left w:val="none" w:sz="0" w:space="0" w:color="auto"/>
                        <w:bottom w:val="none" w:sz="0" w:space="0" w:color="auto"/>
                        <w:right w:val="none" w:sz="0" w:space="0" w:color="auto"/>
                      </w:divBdr>
                      <w:divsChild>
                        <w:div w:id="696783619">
                          <w:marLeft w:val="0"/>
                          <w:marRight w:val="0"/>
                          <w:marTop w:val="0"/>
                          <w:marBottom w:val="0"/>
                          <w:divBdr>
                            <w:top w:val="none" w:sz="0" w:space="0" w:color="auto"/>
                            <w:left w:val="none" w:sz="0" w:space="0" w:color="auto"/>
                            <w:bottom w:val="none" w:sz="0" w:space="0" w:color="auto"/>
                            <w:right w:val="none" w:sz="0" w:space="0" w:color="auto"/>
                          </w:divBdr>
                          <w:divsChild>
                            <w:div w:id="8592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5587320">
      <w:bodyDiv w:val="1"/>
      <w:marLeft w:val="0"/>
      <w:marRight w:val="0"/>
      <w:marTop w:val="0"/>
      <w:marBottom w:val="0"/>
      <w:divBdr>
        <w:top w:val="none" w:sz="0" w:space="0" w:color="auto"/>
        <w:left w:val="none" w:sz="0" w:space="0" w:color="auto"/>
        <w:bottom w:val="none" w:sz="0" w:space="0" w:color="auto"/>
        <w:right w:val="none" w:sz="0" w:space="0" w:color="auto"/>
      </w:divBdr>
      <w:divsChild>
        <w:div w:id="2050907341">
          <w:marLeft w:val="0"/>
          <w:marRight w:val="0"/>
          <w:marTop w:val="0"/>
          <w:marBottom w:val="0"/>
          <w:divBdr>
            <w:top w:val="none" w:sz="0" w:space="0" w:color="auto"/>
            <w:left w:val="none" w:sz="0" w:space="0" w:color="auto"/>
            <w:bottom w:val="none" w:sz="0" w:space="0" w:color="auto"/>
            <w:right w:val="none" w:sz="0" w:space="0" w:color="auto"/>
          </w:divBdr>
          <w:divsChild>
            <w:div w:id="1016465452">
              <w:marLeft w:val="0"/>
              <w:marRight w:val="0"/>
              <w:marTop w:val="0"/>
              <w:marBottom w:val="0"/>
              <w:divBdr>
                <w:top w:val="none" w:sz="0" w:space="0" w:color="auto"/>
                <w:left w:val="none" w:sz="0" w:space="0" w:color="auto"/>
                <w:bottom w:val="none" w:sz="0" w:space="0" w:color="auto"/>
                <w:right w:val="none" w:sz="0" w:space="0" w:color="auto"/>
              </w:divBdr>
              <w:divsChild>
                <w:div w:id="997419037">
                  <w:marLeft w:val="0"/>
                  <w:marRight w:val="0"/>
                  <w:marTop w:val="0"/>
                  <w:marBottom w:val="0"/>
                  <w:divBdr>
                    <w:top w:val="none" w:sz="0" w:space="0" w:color="auto"/>
                    <w:left w:val="none" w:sz="0" w:space="0" w:color="auto"/>
                    <w:bottom w:val="none" w:sz="0" w:space="0" w:color="auto"/>
                    <w:right w:val="none" w:sz="0" w:space="0" w:color="auto"/>
                  </w:divBdr>
                  <w:divsChild>
                    <w:div w:id="1250037529">
                      <w:marLeft w:val="0"/>
                      <w:marRight w:val="0"/>
                      <w:marTop w:val="0"/>
                      <w:marBottom w:val="0"/>
                      <w:divBdr>
                        <w:top w:val="none" w:sz="0" w:space="0" w:color="auto"/>
                        <w:left w:val="none" w:sz="0" w:space="0" w:color="auto"/>
                        <w:bottom w:val="none" w:sz="0" w:space="0" w:color="auto"/>
                        <w:right w:val="none" w:sz="0" w:space="0" w:color="auto"/>
                      </w:divBdr>
                      <w:divsChild>
                        <w:div w:id="607078664">
                          <w:marLeft w:val="0"/>
                          <w:marRight w:val="0"/>
                          <w:marTop w:val="0"/>
                          <w:marBottom w:val="0"/>
                          <w:divBdr>
                            <w:top w:val="none" w:sz="0" w:space="0" w:color="auto"/>
                            <w:left w:val="none" w:sz="0" w:space="0" w:color="auto"/>
                            <w:bottom w:val="none" w:sz="0" w:space="0" w:color="auto"/>
                            <w:right w:val="none" w:sz="0" w:space="0" w:color="auto"/>
                          </w:divBdr>
                          <w:divsChild>
                            <w:div w:id="1704355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n.org/womenwatch/daw/beijing/nairobi.html" TargetMode="External"/><Relationship Id="rId18" Type="http://schemas.openxmlformats.org/officeDocument/2006/relationships/hyperlink" Target="http://www.un.org/womenwatch/daw/csw/" TargetMode="External"/><Relationship Id="rId26" Type="http://schemas.openxmlformats.org/officeDocument/2006/relationships/hyperlink" Target="http://www.unwomen.org/publications/the-millennium-development-goals-report-gender-chart-2012/" TargetMode="External"/><Relationship Id="rId3" Type="http://schemas.openxmlformats.org/officeDocument/2006/relationships/styles" Target="styles.xml"/><Relationship Id="rId21" Type="http://schemas.openxmlformats.org/officeDocument/2006/relationships/hyperlink" Target="http://www.womanstats.org" TargetMode="External"/><Relationship Id="rId7" Type="http://schemas.openxmlformats.org/officeDocument/2006/relationships/footnotes" Target="footnotes.xml"/><Relationship Id="rId12" Type="http://schemas.openxmlformats.org/officeDocument/2006/relationships/hyperlink" Target="http://www.un.org/womenwatch/daw/beijing/copenhagen.html" TargetMode="External"/><Relationship Id="rId17" Type="http://schemas.openxmlformats.org/officeDocument/2006/relationships/hyperlink" Target="http://www.un.org/womenwatch/daw/beijing15/index.html" TargetMode="External"/><Relationship Id="rId25" Type="http://schemas.openxmlformats.org/officeDocument/2006/relationships/hyperlink" Target="http://www.unifem.org/gender_issues/resourcesa2b5.html?WebSectionID=6" TargetMode="External"/><Relationship Id="rId2" Type="http://schemas.openxmlformats.org/officeDocument/2006/relationships/numbering" Target="numbering.xml"/><Relationship Id="rId16" Type="http://schemas.openxmlformats.org/officeDocument/2006/relationships/hyperlink" Target="http://www.un.org/womenwatch/daw/Review/english/49sess.htm" TargetMode="External"/><Relationship Id="rId20" Type="http://schemas.openxmlformats.org/officeDocument/2006/relationships/hyperlink" Target="http://treaties.un.org/Pages/ViewDetails.aspx?scr=TREATY&amp;mtdsg_no=IV-8&amp;chapter=4&amp;lang=en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org/womenwatch/daw/beijing/mexico.html" TargetMode="External"/><Relationship Id="rId24" Type="http://schemas.openxmlformats.org/officeDocument/2006/relationships/hyperlink" Target="http://hdr.undp.org/en/media/HDR_2011_EN_Table4.pdf" TargetMode="External"/><Relationship Id="rId5" Type="http://schemas.openxmlformats.org/officeDocument/2006/relationships/settings" Target="settings.xml"/><Relationship Id="rId15" Type="http://schemas.openxmlformats.org/officeDocument/2006/relationships/hyperlink" Target="http://www.un.org/womenwatch/daw/followup/beijing+5.htm" TargetMode="External"/><Relationship Id="rId23" Type="http://schemas.openxmlformats.org/officeDocument/2006/relationships/hyperlink" Target="http://hdr.undp.org/en/statistics/gii/" TargetMode="External"/><Relationship Id="rId28" Type="http://schemas.openxmlformats.org/officeDocument/2006/relationships/footer" Target="footer1.xml"/><Relationship Id="rId10" Type="http://schemas.openxmlformats.org/officeDocument/2006/relationships/hyperlink" Target="http://en.wikipedia.org/wiki/Pray_the_Devil_Back_to_Hell" TargetMode="External"/><Relationship Id="rId19" Type="http://schemas.openxmlformats.org/officeDocument/2006/relationships/hyperlink" Target="http://www2.ohchr.org/english/law/cedaw.htm" TargetMode="External"/><Relationship Id="rId4" Type="http://schemas.microsoft.com/office/2007/relationships/stylesWithEffects" Target="stylesWithEffects.xml"/><Relationship Id="rId9" Type="http://schemas.openxmlformats.org/officeDocument/2006/relationships/hyperlink" Target="http://en.wikipedia.org/wiki/United_Nations_Security_Council_Resolution_1325" TargetMode="External"/><Relationship Id="rId14" Type="http://schemas.openxmlformats.org/officeDocument/2006/relationships/hyperlink" Target="http://www.un.org/womenwatch/daw/beijing/fwcwn.html" TargetMode="External"/><Relationship Id="rId22" Type="http://schemas.openxmlformats.org/officeDocument/2006/relationships/image" Target="media/image1.jpeg"/><Relationship Id="rId27" Type="http://schemas.openxmlformats.org/officeDocument/2006/relationships/hyperlink" Target="http://www.un.org/ga/search/view_doc.asp?symbol=A/RES/64/289"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DBA0F-C1B9-418B-AD44-BAF3C43F3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22</Pages>
  <Words>6797</Words>
  <Characters>38746</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INSTRAW</Company>
  <LinksUpToDate>false</LinksUpToDate>
  <CharactersWithSpaces>45453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Raquel Casares</dc:creator>
  <cp:lastModifiedBy>Terada Saori</cp:lastModifiedBy>
  <cp:revision>19</cp:revision>
  <cp:lastPrinted>2012-11-09T20:40:00Z</cp:lastPrinted>
  <dcterms:created xsi:type="dcterms:W3CDTF">2013-03-13T21:01:00Z</dcterms:created>
  <dcterms:modified xsi:type="dcterms:W3CDTF">2013-04-05T15:22:00Z</dcterms:modified>
</cp:coreProperties>
</file>